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6D9" w:rsidRPr="00AE18EC" w:rsidRDefault="00D876D9" w:rsidP="00D876D9">
      <w:pPr>
        <w:pStyle w:val="FR1"/>
        <w:rPr>
          <w:sz w:val="32"/>
        </w:rPr>
      </w:pPr>
      <w:r w:rsidRPr="00AE18EC">
        <w:rPr>
          <w:sz w:val="32"/>
        </w:rPr>
        <w:t>ДОГОВОР № ____</w:t>
      </w:r>
    </w:p>
    <w:p w:rsidR="00D876D9" w:rsidRDefault="00D876D9" w:rsidP="00D876D9">
      <w:pPr>
        <w:pStyle w:val="FR1"/>
        <w:rPr>
          <w:sz w:val="24"/>
          <w:szCs w:val="24"/>
        </w:rPr>
      </w:pPr>
      <w:r>
        <w:rPr>
          <w:sz w:val="24"/>
          <w:szCs w:val="24"/>
        </w:rPr>
        <w:t>на</w:t>
      </w:r>
      <w:r w:rsidRPr="00AE18EC">
        <w:rPr>
          <w:sz w:val="24"/>
          <w:szCs w:val="24"/>
        </w:rPr>
        <w:t xml:space="preserve"> техническо</w:t>
      </w:r>
      <w:r>
        <w:rPr>
          <w:sz w:val="24"/>
          <w:szCs w:val="24"/>
        </w:rPr>
        <w:t>е</w:t>
      </w:r>
      <w:r w:rsidRPr="00AE18EC">
        <w:rPr>
          <w:sz w:val="24"/>
          <w:szCs w:val="24"/>
        </w:rPr>
        <w:t xml:space="preserve"> обслуживани</w:t>
      </w:r>
      <w:r>
        <w:rPr>
          <w:sz w:val="24"/>
          <w:szCs w:val="24"/>
        </w:rPr>
        <w:t>е</w:t>
      </w:r>
      <w:r w:rsidRPr="00AE18EC">
        <w:rPr>
          <w:sz w:val="24"/>
          <w:szCs w:val="24"/>
        </w:rPr>
        <w:t xml:space="preserve"> и ремонт транспортных средств</w:t>
      </w:r>
    </w:p>
    <w:p w:rsidR="00D876D9" w:rsidRPr="00AE18EC" w:rsidRDefault="00D876D9" w:rsidP="00D876D9">
      <w:pPr>
        <w:pStyle w:val="FR1"/>
        <w:rPr>
          <w:sz w:val="24"/>
          <w:szCs w:val="24"/>
        </w:rPr>
      </w:pPr>
    </w:p>
    <w:p w:rsidR="00D876D9" w:rsidRPr="00AE18EC" w:rsidRDefault="00D876D9" w:rsidP="00D876D9">
      <w:pPr>
        <w:pStyle w:val="FR1"/>
        <w:rPr>
          <w:sz w:val="32"/>
        </w:rPr>
      </w:pPr>
      <w:r w:rsidRPr="00AE18EC">
        <w:rPr>
          <w:sz w:val="24"/>
          <w:szCs w:val="24"/>
        </w:rPr>
        <w:t xml:space="preserve">г. Ярославль </w:t>
      </w:r>
      <w:r w:rsidRPr="00AE18EC">
        <w:rPr>
          <w:sz w:val="24"/>
          <w:szCs w:val="24"/>
        </w:rPr>
        <w:tab/>
      </w:r>
      <w:r w:rsidRPr="00AE18EC">
        <w:rPr>
          <w:sz w:val="24"/>
          <w:szCs w:val="24"/>
        </w:rPr>
        <w:tab/>
      </w:r>
      <w:r w:rsidRPr="00AE18EC">
        <w:rPr>
          <w:sz w:val="24"/>
          <w:szCs w:val="24"/>
        </w:rPr>
        <w:tab/>
      </w:r>
      <w:r w:rsidRPr="00AE18EC">
        <w:rPr>
          <w:sz w:val="24"/>
          <w:szCs w:val="24"/>
        </w:rPr>
        <w:tab/>
      </w:r>
      <w:r w:rsidRPr="00AE18EC">
        <w:rPr>
          <w:sz w:val="24"/>
          <w:szCs w:val="24"/>
        </w:rPr>
        <w:tab/>
      </w:r>
      <w:r w:rsidR="00A60946">
        <w:rPr>
          <w:sz w:val="24"/>
          <w:szCs w:val="24"/>
        </w:rPr>
        <w:t xml:space="preserve">       </w:t>
      </w:r>
      <w:r w:rsidRPr="00AE18EC">
        <w:rPr>
          <w:sz w:val="24"/>
          <w:szCs w:val="24"/>
        </w:rPr>
        <w:tab/>
        <w:t>«____» ___________ 201</w:t>
      </w:r>
      <w:r w:rsidR="0002365B">
        <w:rPr>
          <w:sz w:val="24"/>
          <w:szCs w:val="24"/>
        </w:rPr>
        <w:t>9</w:t>
      </w:r>
      <w:r w:rsidRPr="00AE18EC">
        <w:rPr>
          <w:sz w:val="24"/>
          <w:szCs w:val="24"/>
        </w:rPr>
        <w:t xml:space="preserve"> г.</w:t>
      </w:r>
      <w:r w:rsidRPr="00AE18EC">
        <w:rPr>
          <w:sz w:val="32"/>
        </w:rPr>
        <w:t xml:space="preserve"> </w:t>
      </w:r>
    </w:p>
    <w:p w:rsidR="00D876D9" w:rsidRPr="00AE18EC" w:rsidRDefault="00D876D9" w:rsidP="00D876D9">
      <w:pPr>
        <w:spacing w:line="240" w:lineRule="atLeast"/>
        <w:ind w:firstLine="0"/>
        <w:jc w:val="both"/>
        <w:rPr>
          <w:sz w:val="20"/>
        </w:rPr>
      </w:pPr>
    </w:p>
    <w:p w:rsidR="00D876D9" w:rsidRPr="00D90F5D" w:rsidRDefault="008C3DDD" w:rsidP="00D876D9">
      <w:pPr>
        <w:spacing w:line="240" w:lineRule="atLeast"/>
        <w:ind w:firstLine="0"/>
        <w:jc w:val="both"/>
        <w:rPr>
          <w:sz w:val="24"/>
          <w:szCs w:val="24"/>
        </w:rPr>
      </w:pPr>
      <w:r>
        <w:rPr>
          <w:sz w:val="24"/>
          <w:szCs w:val="24"/>
        </w:rPr>
        <w:t>П</w:t>
      </w:r>
      <w:r w:rsidR="00D876D9" w:rsidRPr="00D90F5D">
        <w:rPr>
          <w:sz w:val="24"/>
          <w:szCs w:val="24"/>
        </w:rPr>
        <w:t>АО «</w:t>
      </w:r>
      <w:proofErr w:type="spellStart"/>
      <w:r w:rsidR="00D876D9" w:rsidRPr="00D90F5D">
        <w:rPr>
          <w:sz w:val="24"/>
          <w:szCs w:val="24"/>
        </w:rPr>
        <w:t>Славнефть</w:t>
      </w:r>
      <w:proofErr w:type="spellEnd"/>
      <w:r w:rsidR="00D876D9" w:rsidRPr="00D90F5D">
        <w:rPr>
          <w:sz w:val="24"/>
          <w:szCs w:val="24"/>
        </w:rPr>
        <w:t xml:space="preserve">-ЯНОС», именуемое в дальнейшем </w:t>
      </w:r>
      <w:r w:rsidR="00D876D9" w:rsidRPr="00D90F5D">
        <w:rPr>
          <w:b/>
          <w:sz w:val="24"/>
          <w:szCs w:val="24"/>
        </w:rPr>
        <w:t>«Заказчик»</w:t>
      </w:r>
      <w:r w:rsidR="00D876D9" w:rsidRPr="00D90F5D">
        <w:rPr>
          <w:sz w:val="24"/>
          <w:szCs w:val="24"/>
        </w:rPr>
        <w:t xml:space="preserve"> в лице Генерального директора Карпова Николая Владимировича, действующего на основании Устава, с одной стороны, и _____________________________________________, именуемое в дальнейшем </w:t>
      </w:r>
      <w:r w:rsidR="004C7ED0">
        <w:rPr>
          <w:b/>
          <w:sz w:val="24"/>
          <w:szCs w:val="24"/>
        </w:rPr>
        <w:t>«Подрядчик</w:t>
      </w:r>
      <w:r w:rsidR="00D876D9" w:rsidRPr="00D90F5D">
        <w:rPr>
          <w:b/>
          <w:sz w:val="24"/>
          <w:szCs w:val="24"/>
        </w:rPr>
        <w:t>»</w:t>
      </w:r>
      <w:r w:rsidR="00D876D9" w:rsidRPr="00D90F5D">
        <w:rPr>
          <w:sz w:val="24"/>
          <w:szCs w:val="24"/>
        </w:rPr>
        <w:t xml:space="preserve"> в лице </w:t>
      </w:r>
      <w:r w:rsidR="00D876D9" w:rsidRPr="00D90F5D">
        <w:rPr>
          <w:spacing w:val="-2"/>
          <w:sz w:val="24"/>
          <w:szCs w:val="24"/>
        </w:rPr>
        <w:t>__________________________________</w:t>
      </w:r>
      <w:r w:rsidR="00D876D9" w:rsidRPr="00D90F5D">
        <w:rPr>
          <w:sz w:val="24"/>
          <w:szCs w:val="24"/>
        </w:rPr>
        <w:t xml:space="preserve"> действующего на основании ____________________________________________ с другой стороны, в дальнейшем совместно именуемые Стороны, а по отдельности – Сторона, заключили настоящий договор о нижеследующем:</w:t>
      </w:r>
    </w:p>
    <w:p w:rsidR="00D876D9" w:rsidRPr="00D90F5D" w:rsidRDefault="00D876D9" w:rsidP="00D876D9">
      <w:pPr>
        <w:spacing w:line="240" w:lineRule="atLeast"/>
        <w:ind w:firstLine="0"/>
        <w:jc w:val="both"/>
        <w:rPr>
          <w:sz w:val="24"/>
          <w:szCs w:val="24"/>
        </w:rPr>
      </w:pPr>
    </w:p>
    <w:p w:rsidR="00D876D9" w:rsidRDefault="00D876D9" w:rsidP="00C16E4A">
      <w:pPr>
        <w:numPr>
          <w:ilvl w:val="0"/>
          <w:numId w:val="34"/>
        </w:numPr>
        <w:spacing w:line="240" w:lineRule="atLeast"/>
        <w:jc w:val="center"/>
        <w:outlineLvl w:val="0"/>
        <w:rPr>
          <w:b/>
          <w:sz w:val="24"/>
          <w:szCs w:val="24"/>
        </w:rPr>
      </w:pPr>
      <w:r w:rsidRPr="00D90F5D">
        <w:rPr>
          <w:b/>
          <w:sz w:val="24"/>
          <w:szCs w:val="24"/>
        </w:rPr>
        <w:t>Предмет договора</w:t>
      </w:r>
      <w:r w:rsidR="00C16E4A">
        <w:rPr>
          <w:b/>
          <w:sz w:val="24"/>
          <w:szCs w:val="24"/>
        </w:rPr>
        <w:t xml:space="preserve">  </w:t>
      </w:r>
    </w:p>
    <w:p w:rsidR="00C16E4A" w:rsidRPr="00D90F5D" w:rsidRDefault="00C16E4A" w:rsidP="00C16E4A">
      <w:pPr>
        <w:spacing w:line="240" w:lineRule="atLeast"/>
        <w:ind w:left="360" w:firstLine="0"/>
        <w:outlineLvl w:val="0"/>
        <w:rPr>
          <w:sz w:val="24"/>
          <w:szCs w:val="24"/>
        </w:rPr>
      </w:pPr>
    </w:p>
    <w:p w:rsidR="003B5E41" w:rsidRPr="00F26729" w:rsidRDefault="00D876D9" w:rsidP="00D876D9">
      <w:pPr>
        <w:spacing w:line="240" w:lineRule="auto"/>
        <w:ind w:firstLine="0"/>
        <w:jc w:val="both"/>
        <w:rPr>
          <w:ins w:id="0" w:author="TihonovaSN" w:date="2019-04-11T15:01:00Z"/>
          <w:snapToGrid/>
          <w:sz w:val="24"/>
          <w:szCs w:val="24"/>
        </w:rPr>
      </w:pPr>
      <w:r w:rsidRPr="00D90F5D">
        <w:rPr>
          <w:snapToGrid/>
          <w:sz w:val="24"/>
          <w:szCs w:val="24"/>
        </w:rPr>
        <w:t xml:space="preserve">1.1. По настоящему Договору </w:t>
      </w:r>
      <w:r w:rsidR="006652B5">
        <w:rPr>
          <w:snapToGrid/>
          <w:sz w:val="24"/>
          <w:szCs w:val="24"/>
        </w:rPr>
        <w:t>Заказчик поручает, а Подрядчик</w:t>
      </w:r>
      <w:r w:rsidRPr="00D90F5D">
        <w:rPr>
          <w:snapToGrid/>
          <w:sz w:val="24"/>
          <w:szCs w:val="24"/>
        </w:rPr>
        <w:t xml:space="preserve"> обязуется выполнять работы по ремонту и техническому обслуживанию (далее по тексту – работы)</w:t>
      </w:r>
      <w:r w:rsidR="00B26E57">
        <w:rPr>
          <w:snapToGrid/>
          <w:sz w:val="24"/>
          <w:szCs w:val="24"/>
        </w:rPr>
        <w:t xml:space="preserve"> транспортных средств Заказчика</w:t>
      </w:r>
      <w:r w:rsidR="00186932">
        <w:rPr>
          <w:snapToGrid/>
          <w:sz w:val="24"/>
          <w:szCs w:val="24"/>
        </w:rPr>
        <w:t>,</w:t>
      </w:r>
      <w:r w:rsidR="0056009B">
        <w:rPr>
          <w:snapToGrid/>
          <w:sz w:val="24"/>
          <w:szCs w:val="24"/>
        </w:rPr>
        <w:t xml:space="preserve"> </w:t>
      </w:r>
      <w:r w:rsidR="00BA04FC">
        <w:rPr>
          <w:snapToGrid/>
          <w:sz w:val="24"/>
          <w:szCs w:val="24"/>
        </w:rPr>
        <w:t>а также</w:t>
      </w:r>
      <w:r w:rsidR="0056009B">
        <w:rPr>
          <w:snapToGrid/>
          <w:sz w:val="24"/>
          <w:szCs w:val="24"/>
        </w:rPr>
        <w:t xml:space="preserve"> обеспечивать Заказчика запасными частями и материалами, необходимыми в процессе эксплуатации</w:t>
      </w:r>
      <w:r w:rsidR="00F06E5B">
        <w:rPr>
          <w:snapToGrid/>
          <w:sz w:val="24"/>
          <w:szCs w:val="24"/>
        </w:rPr>
        <w:t xml:space="preserve"> транспортных средств</w:t>
      </w:r>
      <w:r w:rsidR="008A7A34">
        <w:rPr>
          <w:snapToGrid/>
          <w:sz w:val="24"/>
          <w:szCs w:val="24"/>
        </w:rPr>
        <w:t xml:space="preserve"> в межремонтный период</w:t>
      </w:r>
      <w:r w:rsidR="0056009B">
        <w:rPr>
          <w:snapToGrid/>
          <w:sz w:val="24"/>
          <w:szCs w:val="24"/>
        </w:rPr>
        <w:t>.</w:t>
      </w:r>
      <w:r w:rsidR="00551822">
        <w:rPr>
          <w:snapToGrid/>
          <w:sz w:val="24"/>
          <w:szCs w:val="24"/>
        </w:rPr>
        <w:t xml:space="preserve"> </w:t>
      </w:r>
      <w:r w:rsidRPr="00D90F5D">
        <w:rPr>
          <w:snapToGrid/>
          <w:sz w:val="24"/>
          <w:szCs w:val="24"/>
        </w:rPr>
        <w:t>Заказчик обязуется принимать и опл</w:t>
      </w:r>
      <w:r w:rsidR="006652B5">
        <w:rPr>
          <w:snapToGrid/>
          <w:sz w:val="24"/>
          <w:szCs w:val="24"/>
        </w:rPr>
        <w:t>ачивать выполненные Подрядчиком</w:t>
      </w:r>
      <w:r w:rsidRPr="00D90F5D">
        <w:rPr>
          <w:snapToGrid/>
          <w:sz w:val="24"/>
          <w:szCs w:val="24"/>
        </w:rPr>
        <w:t xml:space="preserve"> работы</w:t>
      </w:r>
      <w:r w:rsidR="00F06E5B">
        <w:rPr>
          <w:snapToGrid/>
          <w:sz w:val="24"/>
          <w:szCs w:val="24"/>
        </w:rPr>
        <w:t xml:space="preserve"> и предоставленные материалы</w:t>
      </w:r>
      <w:r w:rsidRPr="00D90F5D">
        <w:rPr>
          <w:snapToGrid/>
          <w:sz w:val="24"/>
          <w:szCs w:val="24"/>
        </w:rPr>
        <w:t xml:space="preserve"> в порядке и на условиях, установленных настоящим Договором.</w:t>
      </w:r>
      <w:r w:rsidR="006E1E70">
        <w:rPr>
          <w:snapToGrid/>
          <w:sz w:val="24"/>
          <w:szCs w:val="24"/>
        </w:rPr>
        <w:t xml:space="preserve"> </w:t>
      </w:r>
      <w:r w:rsidR="006E1E70" w:rsidRPr="003B5E41">
        <w:rPr>
          <w:sz w:val="24"/>
          <w:szCs w:val="24"/>
        </w:rPr>
        <w:t>В отношении транспортных средств, указанных в пунктах с 7 по 27 (включительно) Приложения №1 к настоящему Договору Подрядчик осуществляет исключительно контрольно-диагностические и шиномонтажные работы до момента окончания гарантии определенной производителем указанных транспортных средств.</w:t>
      </w:r>
      <w:r w:rsidR="006E1E70" w:rsidRPr="00A62D24">
        <w:t xml:space="preserve"> </w:t>
      </w:r>
      <w:r w:rsidRPr="00D90F5D">
        <w:rPr>
          <w:snapToGrid/>
          <w:sz w:val="24"/>
          <w:szCs w:val="24"/>
        </w:rPr>
        <w:t xml:space="preserve"> </w:t>
      </w:r>
    </w:p>
    <w:p w:rsidR="00D876D9" w:rsidRPr="00D90F5D" w:rsidRDefault="00D876D9" w:rsidP="00D876D9">
      <w:pPr>
        <w:spacing w:line="240" w:lineRule="auto"/>
        <w:ind w:firstLine="0"/>
        <w:jc w:val="both"/>
        <w:rPr>
          <w:snapToGrid/>
          <w:sz w:val="24"/>
          <w:szCs w:val="24"/>
        </w:rPr>
      </w:pPr>
      <w:r w:rsidRPr="00D90F5D">
        <w:rPr>
          <w:snapToGrid/>
          <w:sz w:val="24"/>
          <w:szCs w:val="24"/>
        </w:rPr>
        <w:t xml:space="preserve">1.2. Перечень </w:t>
      </w:r>
      <w:r w:rsidR="001944FB">
        <w:rPr>
          <w:snapToGrid/>
          <w:sz w:val="24"/>
          <w:szCs w:val="24"/>
        </w:rPr>
        <w:t>транспортных средств</w:t>
      </w:r>
      <w:r w:rsidR="001944FB" w:rsidRPr="00D90F5D">
        <w:rPr>
          <w:snapToGrid/>
          <w:sz w:val="24"/>
          <w:szCs w:val="24"/>
        </w:rPr>
        <w:t xml:space="preserve"> </w:t>
      </w:r>
      <w:r w:rsidRPr="00D90F5D">
        <w:rPr>
          <w:snapToGrid/>
          <w:sz w:val="24"/>
          <w:szCs w:val="24"/>
        </w:rPr>
        <w:t>с указанием их регистрационных знаков, принимаемых на ре</w:t>
      </w:r>
      <w:r w:rsidR="006652B5">
        <w:rPr>
          <w:snapToGrid/>
          <w:sz w:val="24"/>
          <w:szCs w:val="24"/>
        </w:rPr>
        <w:t>монт и обслуживание Подрядчиком</w:t>
      </w:r>
      <w:r w:rsidRPr="00D90F5D">
        <w:rPr>
          <w:snapToGrid/>
          <w:sz w:val="24"/>
          <w:szCs w:val="24"/>
        </w:rPr>
        <w:t xml:space="preserve">, содержится в Приложении №1 к настоящему Договору, являющемуся его неотъемлемой частью, и должен корректироваться не реже 1 раза в год по письменному </w:t>
      </w:r>
      <w:r w:rsidR="00BA04FC">
        <w:rPr>
          <w:snapToGrid/>
          <w:sz w:val="24"/>
          <w:szCs w:val="24"/>
        </w:rPr>
        <w:t>соглашению</w:t>
      </w:r>
      <w:r w:rsidR="00BA04FC" w:rsidRPr="00D90F5D">
        <w:rPr>
          <w:snapToGrid/>
          <w:sz w:val="24"/>
          <w:szCs w:val="24"/>
        </w:rPr>
        <w:t xml:space="preserve"> </w:t>
      </w:r>
      <w:r w:rsidRPr="00D90F5D">
        <w:rPr>
          <w:snapToGrid/>
          <w:sz w:val="24"/>
          <w:szCs w:val="24"/>
        </w:rPr>
        <w:t xml:space="preserve">Сторон. </w:t>
      </w:r>
    </w:p>
    <w:p w:rsidR="00053D67" w:rsidRDefault="00D876D9" w:rsidP="00D876D9">
      <w:pPr>
        <w:spacing w:line="240" w:lineRule="auto"/>
        <w:ind w:firstLine="0"/>
        <w:jc w:val="both"/>
        <w:rPr>
          <w:sz w:val="24"/>
          <w:szCs w:val="24"/>
        </w:rPr>
      </w:pPr>
      <w:r w:rsidRPr="00D90F5D">
        <w:rPr>
          <w:snapToGrid/>
          <w:sz w:val="24"/>
          <w:szCs w:val="24"/>
        </w:rPr>
        <w:t xml:space="preserve"> </w:t>
      </w:r>
      <w:r w:rsidRPr="00D90F5D">
        <w:rPr>
          <w:sz w:val="24"/>
          <w:szCs w:val="24"/>
        </w:rPr>
        <w:t>1.3. Прием - передача транспортных средств и выполнение работ по настоящему Договору производится по месту нахождения ремонтно-п</w:t>
      </w:r>
      <w:r w:rsidR="00F3118A">
        <w:rPr>
          <w:sz w:val="24"/>
          <w:szCs w:val="24"/>
        </w:rPr>
        <w:t>роизводственной базы Подрядчика</w:t>
      </w:r>
      <w:r w:rsidRPr="00D90F5D">
        <w:rPr>
          <w:sz w:val="24"/>
          <w:szCs w:val="24"/>
        </w:rPr>
        <w:t xml:space="preserve"> по адресу _____________</w:t>
      </w:r>
      <w:r w:rsidR="00515AFA">
        <w:rPr>
          <w:sz w:val="24"/>
          <w:szCs w:val="24"/>
        </w:rPr>
        <w:t xml:space="preserve"> (далее – Ремонтно-производственной базы)</w:t>
      </w:r>
      <w:r w:rsidRPr="00D90F5D">
        <w:rPr>
          <w:sz w:val="24"/>
          <w:szCs w:val="24"/>
        </w:rPr>
        <w:t>.</w:t>
      </w:r>
      <w:r w:rsidR="004C7BAD">
        <w:rPr>
          <w:sz w:val="24"/>
          <w:szCs w:val="24"/>
        </w:rPr>
        <w:t xml:space="preserve"> </w:t>
      </w:r>
    </w:p>
    <w:p w:rsidR="004C7BAD" w:rsidRPr="004C7BAD" w:rsidRDefault="00053D67" w:rsidP="00D876D9">
      <w:pPr>
        <w:spacing w:line="240" w:lineRule="auto"/>
        <w:ind w:firstLine="0"/>
        <w:jc w:val="both"/>
        <w:rPr>
          <w:sz w:val="24"/>
          <w:szCs w:val="24"/>
        </w:rPr>
      </w:pPr>
      <w:r w:rsidRPr="00DD30FC">
        <w:rPr>
          <w:sz w:val="24"/>
          <w:szCs w:val="24"/>
        </w:rPr>
        <w:t>1.4</w:t>
      </w:r>
      <w:r w:rsidR="00551822">
        <w:rPr>
          <w:sz w:val="24"/>
          <w:szCs w:val="24"/>
        </w:rPr>
        <w:t>.</w:t>
      </w:r>
      <w:r w:rsidRPr="00DD30FC">
        <w:rPr>
          <w:sz w:val="24"/>
          <w:szCs w:val="24"/>
        </w:rPr>
        <w:t xml:space="preserve"> </w:t>
      </w:r>
      <w:proofErr w:type="gramStart"/>
      <w:r w:rsidR="004C7BAD" w:rsidRPr="00DD30FC">
        <w:rPr>
          <w:sz w:val="24"/>
          <w:szCs w:val="24"/>
        </w:rPr>
        <w:t>В случае невозможности доставки транспортного средства Заказчика для ремонта на ремонтно-п</w:t>
      </w:r>
      <w:r w:rsidR="00F3118A">
        <w:rPr>
          <w:sz w:val="24"/>
          <w:szCs w:val="24"/>
        </w:rPr>
        <w:t>роизводственную базу Подрядчика</w:t>
      </w:r>
      <w:r w:rsidR="004C7BAD" w:rsidRPr="00DD30FC">
        <w:rPr>
          <w:sz w:val="24"/>
          <w:szCs w:val="24"/>
        </w:rPr>
        <w:t xml:space="preserve">, </w:t>
      </w:r>
      <w:r w:rsidR="00BA04FC">
        <w:rPr>
          <w:sz w:val="24"/>
          <w:szCs w:val="24"/>
        </w:rPr>
        <w:t xml:space="preserve">Подрядчик обязуется обеспечить доставку транспортного средства Заказчика на Ремонтно-производственную базу </w:t>
      </w:r>
      <w:r w:rsidR="004C7BAD" w:rsidRPr="00DD30FC">
        <w:rPr>
          <w:sz w:val="24"/>
          <w:szCs w:val="24"/>
        </w:rPr>
        <w:t xml:space="preserve"> </w:t>
      </w:r>
      <w:r w:rsidR="00BA04FC">
        <w:rPr>
          <w:sz w:val="24"/>
          <w:szCs w:val="24"/>
        </w:rPr>
        <w:t xml:space="preserve">или осуществить необходимый ремонт </w:t>
      </w:r>
      <w:r w:rsidR="004C7BAD" w:rsidRPr="00DD30FC">
        <w:rPr>
          <w:sz w:val="24"/>
          <w:szCs w:val="24"/>
        </w:rPr>
        <w:t xml:space="preserve">на месте поломки </w:t>
      </w:r>
      <w:r w:rsidR="00BA04FC">
        <w:rPr>
          <w:sz w:val="24"/>
          <w:szCs w:val="24"/>
        </w:rPr>
        <w:t>транспортного средства Заказчика</w:t>
      </w:r>
      <w:r w:rsidR="00BA04FC" w:rsidRPr="00DD30FC">
        <w:rPr>
          <w:sz w:val="24"/>
          <w:szCs w:val="24"/>
        </w:rPr>
        <w:t xml:space="preserve"> </w:t>
      </w:r>
      <w:r w:rsidR="004C7BAD" w:rsidRPr="00DD30FC">
        <w:rPr>
          <w:sz w:val="24"/>
          <w:szCs w:val="24"/>
        </w:rPr>
        <w:t xml:space="preserve">в </w:t>
      </w:r>
      <w:r w:rsidRPr="00DD30FC">
        <w:rPr>
          <w:sz w:val="24"/>
          <w:szCs w:val="24"/>
        </w:rPr>
        <w:t xml:space="preserve">полном </w:t>
      </w:r>
      <w:r w:rsidR="004C7BAD" w:rsidRPr="00DD30FC">
        <w:rPr>
          <w:sz w:val="24"/>
          <w:szCs w:val="24"/>
        </w:rPr>
        <w:t>объеме</w:t>
      </w:r>
      <w:r w:rsidRPr="00DD30FC">
        <w:rPr>
          <w:sz w:val="24"/>
          <w:szCs w:val="24"/>
        </w:rPr>
        <w:t xml:space="preserve"> либо частично</w:t>
      </w:r>
      <w:r w:rsidR="00DD30FC">
        <w:rPr>
          <w:sz w:val="24"/>
          <w:szCs w:val="24"/>
        </w:rPr>
        <w:t>,</w:t>
      </w:r>
      <w:r w:rsidRPr="00DD30FC">
        <w:rPr>
          <w:sz w:val="24"/>
          <w:szCs w:val="24"/>
        </w:rPr>
        <w:t xml:space="preserve"> но </w:t>
      </w:r>
      <w:r w:rsidR="004C7BAD" w:rsidRPr="00DD30FC">
        <w:rPr>
          <w:sz w:val="24"/>
          <w:szCs w:val="24"/>
        </w:rPr>
        <w:t>позволяющем обеспечить доставку транспортного средства на ремонтно-п</w:t>
      </w:r>
      <w:r w:rsidR="00F3118A">
        <w:rPr>
          <w:sz w:val="24"/>
          <w:szCs w:val="24"/>
        </w:rPr>
        <w:t>роизводственную базу Подрядчика</w:t>
      </w:r>
      <w:r w:rsidR="004C7BAD" w:rsidRPr="00DD30FC">
        <w:rPr>
          <w:sz w:val="24"/>
          <w:szCs w:val="24"/>
        </w:rPr>
        <w:t xml:space="preserve"> до полного устранения неисправностей.  </w:t>
      </w:r>
      <w:proofErr w:type="gramEnd"/>
    </w:p>
    <w:p w:rsidR="00D876D9" w:rsidRPr="00D90F5D" w:rsidRDefault="00D876D9" w:rsidP="00D876D9">
      <w:pPr>
        <w:spacing w:line="240" w:lineRule="auto"/>
        <w:ind w:firstLine="0"/>
        <w:jc w:val="both"/>
        <w:rPr>
          <w:sz w:val="24"/>
          <w:szCs w:val="24"/>
        </w:rPr>
      </w:pPr>
    </w:p>
    <w:p w:rsidR="00D876D9" w:rsidRDefault="00D876D9" w:rsidP="00D876D9">
      <w:pPr>
        <w:spacing w:line="240" w:lineRule="atLeast"/>
        <w:ind w:firstLine="0"/>
        <w:jc w:val="center"/>
        <w:outlineLvl w:val="0"/>
        <w:rPr>
          <w:b/>
          <w:sz w:val="24"/>
          <w:szCs w:val="24"/>
        </w:rPr>
      </w:pPr>
      <w:r w:rsidRPr="00D90F5D">
        <w:rPr>
          <w:b/>
          <w:sz w:val="24"/>
          <w:szCs w:val="24"/>
        </w:rPr>
        <w:t>2. Права и обязанности сторон</w:t>
      </w:r>
      <w:r w:rsidR="00C16E4A">
        <w:rPr>
          <w:b/>
          <w:sz w:val="24"/>
          <w:szCs w:val="24"/>
        </w:rPr>
        <w:t xml:space="preserve">  </w:t>
      </w:r>
    </w:p>
    <w:p w:rsidR="00C16E4A" w:rsidRPr="00D90F5D" w:rsidRDefault="00C16E4A" w:rsidP="00D876D9">
      <w:pPr>
        <w:spacing w:line="240" w:lineRule="atLeast"/>
        <w:ind w:firstLine="0"/>
        <w:jc w:val="center"/>
        <w:outlineLvl w:val="0"/>
        <w:rPr>
          <w:b/>
          <w:sz w:val="24"/>
          <w:szCs w:val="24"/>
        </w:rPr>
      </w:pPr>
    </w:p>
    <w:p w:rsidR="00D876D9" w:rsidRPr="00D90F5D" w:rsidRDefault="00D876D9" w:rsidP="00D876D9">
      <w:pPr>
        <w:spacing w:line="240" w:lineRule="atLeast"/>
        <w:ind w:firstLine="0"/>
        <w:jc w:val="both"/>
        <w:rPr>
          <w:color w:val="000000"/>
          <w:sz w:val="24"/>
          <w:szCs w:val="24"/>
        </w:rPr>
      </w:pPr>
      <w:r w:rsidRPr="00D90F5D">
        <w:rPr>
          <w:color w:val="000000"/>
          <w:sz w:val="24"/>
          <w:szCs w:val="24"/>
        </w:rPr>
        <w:t>2.1.1. Заказчик обязуется предоставлять транспортные средства в ремон</w:t>
      </w:r>
      <w:r w:rsidR="00F3118A">
        <w:rPr>
          <w:color w:val="000000"/>
          <w:sz w:val="24"/>
          <w:szCs w:val="24"/>
        </w:rPr>
        <w:t>т в согласованные с Подрядчиком</w:t>
      </w:r>
      <w:r w:rsidRPr="00D90F5D">
        <w:rPr>
          <w:color w:val="000000"/>
          <w:sz w:val="24"/>
          <w:szCs w:val="24"/>
        </w:rPr>
        <w:t xml:space="preserve"> сроки и место выполнения работ согласно п. 1.3 настоящего Договора</w:t>
      </w:r>
      <w:r w:rsidR="00BA04FC">
        <w:rPr>
          <w:color w:val="000000"/>
          <w:sz w:val="24"/>
          <w:szCs w:val="24"/>
        </w:rPr>
        <w:t xml:space="preserve"> за исключением случаев, предусмотренных п. 1.4 настоящего Договора.</w:t>
      </w:r>
    </w:p>
    <w:p w:rsidR="00D876D9" w:rsidRPr="00D90F5D" w:rsidRDefault="00D876D9" w:rsidP="00D876D9">
      <w:pPr>
        <w:spacing w:line="240" w:lineRule="atLeast"/>
        <w:ind w:firstLine="0"/>
        <w:jc w:val="both"/>
        <w:rPr>
          <w:color w:val="000000"/>
          <w:sz w:val="24"/>
          <w:szCs w:val="24"/>
        </w:rPr>
      </w:pPr>
      <w:r w:rsidRPr="00D90F5D">
        <w:rPr>
          <w:color w:val="000000"/>
          <w:sz w:val="24"/>
          <w:szCs w:val="24"/>
        </w:rPr>
        <w:t>2.</w:t>
      </w:r>
      <w:r w:rsidR="006F364F">
        <w:rPr>
          <w:color w:val="000000"/>
          <w:sz w:val="24"/>
          <w:szCs w:val="24"/>
        </w:rPr>
        <w:t>1.2. При обращении к Подрядчику</w:t>
      </w:r>
      <w:r w:rsidRPr="00D90F5D">
        <w:rPr>
          <w:color w:val="000000"/>
          <w:sz w:val="24"/>
          <w:szCs w:val="24"/>
        </w:rPr>
        <w:t xml:space="preserve"> Заказчик передает вместе с транспортными средствами документы на представителя Заказчика, подтверждающие его полномочия.</w:t>
      </w:r>
    </w:p>
    <w:p w:rsidR="00D876D9" w:rsidRPr="00D90F5D" w:rsidRDefault="00D876D9" w:rsidP="00D876D9">
      <w:pPr>
        <w:spacing w:line="240" w:lineRule="atLeast"/>
        <w:ind w:firstLine="0"/>
        <w:jc w:val="both"/>
        <w:rPr>
          <w:sz w:val="24"/>
          <w:szCs w:val="24"/>
        </w:rPr>
      </w:pPr>
      <w:r w:rsidRPr="00D90F5D">
        <w:rPr>
          <w:sz w:val="24"/>
          <w:szCs w:val="24"/>
        </w:rPr>
        <w:t>2.1.3. При приемке тра</w:t>
      </w:r>
      <w:r w:rsidR="006F364F">
        <w:rPr>
          <w:sz w:val="24"/>
          <w:szCs w:val="24"/>
        </w:rPr>
        <w:t>нспортного средства Подрядчиком</w:t>
      </w:r>
      <w:r w:rsidRPr="00D90F5D">
        <w:rPr>
          <w:sz w:val="24"/>
          <w:szCs w:val="24"/>
        </w:rPr>
        <w:t xml:space="preserve"> оформляется ремонтный заказ</w:t>
      </w:r>
      <w:r w:rsidR="00885748">
        <w:rPr>
          <w:sz w:val="24"/>
          <w:szCs w:val="24"/>
        </w:rPr>
        <w:t xml:space="preserve"> </w:t>
      </w:r>
      <w:r w:rsidR="006F364F">
        <w:rPr>
          <w:sz w:val="24"/>
          <w:szCs w:val="24"/>
        </w:rPr>
        <w:t>(ордер) по форме Подрядчика</w:t>
      </w:r>
      <w:r w:rsidRPr="00D90F5D">
        <w:rPr>
          <w:sz w:val="24"/>
          <w:szCs w:val="24"/>
        </w:rPr>
        <w:t>, который одновременно является Актом приема-передачи транспортного средства. В ремонтном заказе</w:t>
      </w:r>
      <w:r w:rsidR="00885748">
        <w:rPr>
          <w:sz w:val="24"/>
          <w:szCs w:val="24"/>
        </w:rPr>
        <w:t xml:space="preserve"> </w:t>
      </w:r>
      <w:r w:rsidRPr="00D90F5D">
        <w:rPr>
          <w:sz w:val="24"/>
          <w:szCs w:val="24"/>
        </w:rPr>
        <w:t xml:space="preserve">(ордере) указывается дата и причины обращения, ориентировочный перечень работ, ориентировочная стоимость работ, состояние, комплектность транспортного средства, видимые наружные повреждения и </w:t>
      </w:r>
      <w:r w:rsidRPr="00D90F5D">
        <w:rPr>
          <w:sz w:val="24"/>
          <w:szCs w:val="24"/>
        </w:rPr>
        <w:lastRenderedPageBreak/>
        <w:t>дефекты, переданные Заказчиком запасные части и материалы, а также информация о наличии/отсутствии в транспортном средстве ценных вещей и дополнительного оборудования. Ремонтный заказ</w:t>
      </w:r>
      <w:r w:rsidR="00885748">
        <w:rPr>
          <w:sz w:val="24"/>
          <w:szCs w:val="24"/>
        </w:rPr>
        <w:t xml:space="preserve"> </w:t>
      </w:r>
      <w:r w:rsidR="00405FD2">
        <w:rPr>
          <w:sz w:val="24"/>
          <w:szCs w:val="24"/>
        </w:rPr>
        <w:t>(ордер) составляется в 2 (двух)</w:t>
      </w:r>
      <w:r w:rsidRPr="00D90F5D">
        <w:rPr>
          <w:sz w:val="24"/>
          <w:szCs w:val="24"/>
        </w:rPr>
        <w:t xml:space="preserve"> экземплярах и подписывается уполномоченным представителем Сторон. Перечень и стоимость фактически проведенных работ, использованные материалы и запасные </w:t>
      </w:r>
      <w:proofErr w:type="gramStart"/>
      <w:r w:rsidRPr="00D90F5D">
        <w:rPr>
          <w:sz w:val="24"/>
          <w:szCs w:val="24"/>
        </w:rPr>
        <w:t>части</w:t>
      </w:r>
      <w:proofErr w:type="gramEnd"/>
      <w:r w:rsidRPr="00D90F5D">
        <w:rPr>
          <w:sz w:val="24"/>
          <w:szCs w:val="24"/>
        </w:rPr>
        <w:t xml:space="preserve"> и их стоимость указываются в Заказ-наряде. </w:t>
      </w:r>
    </w:p>
    <w:p w:rsidR="00D876D9" w:rsidRPr="00D90F5D" w:rsidRDefault="00D876D9" w:rsidP="00D876D9">
      <w:pPr>
        <w:pStyle w:val="1"/>
        <w:shd w:val="clear" w:color="auto" w:fill="FFFFFF"/>
        <w:spacing w:line="240" w:lineRule="atLeast"/>
        <w:ind w:left="43"/>
        <w:jc w:val="both"/>
        <w:rPr>
          <w:rFonts w:ascii="Times New Roman" w:hAnsi="Times New Roman"/>
          <w:spacing w:val="-2"/>
          <w:sz w:val="24"/>
          <w:szCs w:val="24"/>
        </w:rPr>
      </w:pPr>
      <w:r w:rsidRPr="00D90F5D">
        <w:rPr>
          <w:rFonts w:ascii="Times New Roman" w:hAnsi="Times New Roman"/>
          <w:sz w:val="24"/>
          <w:szCs w:val="24"/>
        </w:rPr>
        <w:t>2.1.4</w:t>
      </w:r>
      <w:r w:rsidR="00551822">
        <w:rPr>
          <w:rFonts w:ascii="Times New Roman" w:hAnsi="Times New Roman"/>
          <w:sz w:val="24"/>
          <w:szCs w:val="24"/>
        </w:rPr>
        <w:t>.</w:t>
      </w:r>
      <w:r w:rsidRPr="00D90F5D">
        <w:rPr>
          <w:rFonts w:ascii="Times New Roman" w:hAnsi="Times New Roman"/>
          <w:sz w:val="24"/>
          <w:szCs w:val="24"/>
        </w:rPr>
        <w:t xml:space="preserve"> </w:t>
      </w:r>
      <w:r w:rsidR="006F364F">
        <w:rPr>
          <w:rFonts w:ascii="Times New Roman" w:hAnsi="Times New Roman"/>
          <w:spacing w:val="-2"/>
          <w:sz w:val="24"/>
          <w:szCs w:val="24"/>
        </w:rPr>
        <w:t>Подрядчик</w:t>
      </w:r>
      <w:r w:rsidRPr="00D90F5D">
        <w:rPr>
          <w:rFonts w:ascii="Times New Roman" w:hAnsi="Times New Roman"/>
          <w:spacing w:val="-2"/>
          <w:sz w:val="24"/>
          <w:szCs w:val="24"/>
        </w:rPr>
        <w:t xml:space="preserve"> приступает к выполнению работ только после согласования объемов, указан</w:t>
      </w:r>
      <w:r w:rsidR="00551822">
        <w:rPr>
          <w:rFonts w:ascii="Times New Roman" w:hAnsi="Times New Roman"/>
          <w:spacing w:val="-2"/>
          <w:sz w:val="24"/>
          <w:szCs w:val="24"/>
        </w:rPr>
        <w:t>ных в ремонтном заказе (ордере),</w:t>
      </w:r>
      <w:r w:rsidRPr="00D90F5D">
        <w:rPr>
          <w:rFonts w:ascii="Times New Roman" w:hAnsi="Times New Roman"/>
          <w:spacing w:val="-2"/>
          <w:sz w:val="24"/>
          <w:szCs w:val="24"/>
        </w:rPr>
        <w:t xml:space="preserve"> с представителем Заказчика. </w:t>
      </w:r>
    </w:p>
    <w:p w:rsidR="00D876D9" w:rsidRPr="00D90F5D" w:rsidRDefault="00D876D9" w:rsidP="00D876D9">
      <w:pPr>
        <w:pStyle w:val="1"/>
        <w:shd w:val="clear" w:color="auto" w:fill="FFFFFF"/>
        <w:spacing w:line="240" w:lineRule="atLeast"/>
        <w:ind w:left="43"/>
        <w:jc w:val="both"/>
        <w:rPr>
          <w:rFonts w:ascii="Times New Roman" w:hAnsi="Times New Roman"/>
          <w:spacing w:val="-2"/>
          <w:sz w:val="24"/>
          <w:szCs w:val="24"/>
        </w:rPr>
      </w:pPr>
      <w:r w:rsidRPr="00D90F5D">
        <w:rPr>
          <w:rFonts w:ascii="Times New Roman" w:hAnsi="Times New Roman"/>
          <w:spacing w:val="-2"/>
          <w:sz w:val="24"/>
          <w:szCs w:val="24"/>
        </w:rPr>
        <w:t>2.1.5</w:t>
      </w:r>
      <w:r w:rsidR="00551822">
        <w:rPr>
          <w:rFonts w:ascii="Times New Roman" w:hAnsi="Times New Roman"/>
          <w:spacing w:val="-2"/>
          <w:sz w:val="24"/>
          <w:szCs w:val="24"/>
        </w:rPr>
        <w:t>.</w:t>
      </w:r>
      <w:r w:rsidRPr="00D90F5D">
        <w:rPr>
          <w:rFonts w:ascii="Times New Roman" w:hAnsi="Times New Roman"/>
          <w:spacing w:val="-2"/>
          <w:sz w:val="24"/>
          <w:szCs w:val="24"/>
        </w:rPr>
        <w:t xml:space="preserve"> Заказч</w:t>
      </w:r>
      <w:r w:rsidR="006F364F">
        <w:rPr>
          <w:rFonts w:ascii="Times New Roman" w:hAnsi="Times New Roman"/>
          <w:spacing w:val="-2"/>
          <w:sz w:val="24"/>
          <w:szCs w:val="24"/>
        </w:rPr>
        <w:t>ик вправе передавать Подрядчику</w:t>
      </w:r>
      <w:r w:rsidRPr="00D90F5D">
        <w:rPr>
          <w:rFonts w:ascii="Times New Roman" w:hAnsi="Times New Roman"/>
          <w:spacing w:val="-2"/>
          <w:sz w:val="24"/>
          <w:szCs w:val="24"/>
        </w:rPr>
        <w:t xml:space="preserve"> для выполнения работ запасные части и расходные материалы, рекомендованные заводом-изготовителем, приобретенные Заказч</w:t>
      </w:r>
      <w:r w:rsidR="006F364F">
        <w:rPr>
          <w:rFonts w:ascii="Times New Roman" w:hAnsi="Times New Roman"/>
          <w:spacing w:val="-2"/>
          <w:sz w:val="24"/>
          <w:szCs w:val="24"/>
        </w:rPr>
        <w:t>иком самостоятельно. Подрядчик</w:t>
      </w:r>
      <w:r w:rsidRPr="00D90F5D">
        <w:rPr>
          <w:rFonts w:ascii="Times New Roman" w:hAnsi="Times New Roman"/>
          <w:spacing w:val="-2"/>
          <w:sz w:val="24"/>
          <w:szCs w:val="24"/>
        </w:rPr>
        <w:t xml:space="preserve"> не несет ответственности за качество запасны</w:t>
      </w:r>
      <w:r w:rsidR="00551822">
        <w:rPr>
          <w:rFonts w:ascii="Times New Roman" w:hAnsi="Times New Roman"/>
          <w:spacing w:val="-2"/>
          <w:sz w:val="24"/>
          <w:szCs w:val="24"/>
        </w:rPr>
        <w:t>х частей и расходных материалов,</w:t>
      </w:r>
      <w:r w:rsidRPr="00D90F5D">
        <w:rPr>
          <w:rFonts w:ascii="Times New Roman" w:hAnsi="Times New Roman"/>
          <w:spacing w:val="-2"/>
          <w:sz w:val="24"/>
          <w:szCs w:val="24"/>
        </w:rPr>
        <w:t xml:space="preserve"> предоставленных Заказчиком.</w:t>
      </w:r>
    </w:p>
    <w:p w:rsidR="00D876D9" w:rsidRPr="00D90F5D" w:rsidRDefault="00D876D9" w:rsidP="00D876D9">
      <w:pPr>
        <w:pStyle w:val="1"/>
        <w:shd w:val="clear" w:color="auto" w:fill="FFFFFF"/>
        <w:spacing w:line="240" w:lineRule="atLeast"/>
        <w:ind w:left="43"/>
        <w:jc w:val="both"/>
        <w:rPr>
          <w:rFonts w:ascii="Times New Roman" w:hAnsi="Times New Roman"/>
          <w:spacing w:val="-2"/>
          <w:sz w:val="24"/>
          <w:szCs w:val="24"/>
        </w:rPr>
      </w:pPr>
      <w:r w:rsidRPr="00D90F5D">
        <w:rPr>
          <w:rFonts w:ascii="Times New Roman" w:hAnsi="Times New Roman"/>
          <w:spacing w:val="-2"/>
          <w:sz w:val="24"/>
          <w:szCs w:val="24"/>
        </w:rPr>
        <w:t>2.1.6</w:t>
      </w:r>
      <w:r w:rsidR="00551822">
        <w:rPr>
          <w:rFonts w:ascii="Times New Roman" w:hAnsi="Times New Roman"/>
          <w:spacing w:val="-2"/>
          <w:sz w:val="24"/>
          <w:szCs w:val="24"/>
        </w:rPr>
        <w:t>.</w:t>
      </w:r>
      <w:r w:rsidRPr="00D90F5D">
        <w:rPr>
          <w:rFonts w:ascii="Times New Roman" w:hAnsi="Times New Roman"/>
          <w:spacing w:val="-2"/>
          <w:sz w:val="24"/>
          <w:szCs w:val="24"/>
        </w:rPr>
        <w:t xml:space="preserve"> Сроки выполнения работ по настоящему Договору определяются исходя из перечня выполняе</w:t>
      </w:r>
      <w:r w:rsidR="006F364F">
        <w:rPr>
          <w:rFonts w:ascii="Times New Roman" w:hAnsi="Times New Roman"/>
          <w:spacing w:val="-2"/>
          <w:sz w:val="24"/>
          <w:szCs w:val="24"/>
        </w:rPr>
        <w:t>мых работ, наличия у Подрядчика</w:t>
      </w:r>
      <w:r w:rsidRPr="00D90F5D">
        <w:rPr>
          <w:rFonts w:ascii="Times New Roman" w:hAnsi="Times New Roman"/>
          <w:spacing w:val="-2"/>
          <w:sz w:val="24"/>
          <w:szCs w:val="24"/>
        </w:rPr>
        <w:t xml:space="preserve"> запасных частей и иных материалов, необходимых для проведения работ, согласуются с Заказчиком и указываются в ремонтном заказе (ордере).</w:t>
      </w:r>
    </w:p>
    <w:p w:rsidR="00D876D9" w:rsidRPr="00D90F5D" w:rsidRDefault="00D876D9" w:rsidP="00885748">
      <w:pPr>
        <w:pStyle w:val="1"/>
        <w:shd w:val="clear" w:color="auto" w:fill="FFFFFF"/>
        <w:spacing w:line="240" w:lineRule="atLeast"/>
        <w:ind w:left="43"/>
        <w:jc w:val="both"/>
        <w:rPr>
          <w:rFonts w:ascii="Times New Roman" w:hAnsi="Times New Roman"/>
          <w:spacing w:val="-2"/>
          <w:sz w:val="24"/>
          <w:szCs w:val="24"/>
        </w:rPr>
      </w:pPr>
      <w:r w:rsidRPr="00D90F5D">
        <w:rPr>
          <w:rFonts w:ascii="Times New Roman" w:hAnsi="Times New Roman"/>
          <w:spacing w:val="-2"/>
          <w:sz w:val="24"/>
          <w:szCs w:val="24"/>
        </w:rPr>
        <w:t>2.1.7</w:t>
      </w:r>
      <w:r w:rsidR="00551822">
        <w:rPr>
          <w:rFonts w:ascii="Times New Roman" w:hAnsi="Times New Roman"/>
          <w:spacing w:val="-2"/>
          <w:sz w:val="24"/>
          <w:szCs w:val="24"/>
        </w:rPr>
        <w:t>.</w:t>
      </w:r>
      <w:r w:rsidRPr="00D90F5D">
        <w:rPr>
          <w:rFonts w:ascii="Times New Roman" w:hAnsi="Times New Roman"/>
          <w:spacing w:val="-2"/>
          <w:sz w:val="24"/>
          <w:szCs w:val="24"/>
        </w:rPr>
        <w:t xml:space="preserve"> В случае обнаружения в ходе выполнения работ по Договору скрытых дефектов/повреждений, не указанных в ремонтном заказе</w:t>
      </w:r>
      <w:r w:rsidR="00885748">
        <w:rPr>
          <w:rFonts w:ascii="Times New Roman" w:hAnsi="Times New Roman"/>
          <w:spacing w:val="-2"/>
          <w:sz w:val="24"/>
          <w:szCs w:val="24"/>
        </w:rPr>
        <w:t xml:space="preserve"> </w:t>
      </w:r>
      <w:r w:rsidR="00551822">
        <w:rPr>
          <w:rFonts w:ascii="Times New Roman" w:hAnsi="Times New Roman"/>
          <w:spacing w:val="-2"/>
          <w:sz w:val="24"/>
          <w:szCs w:val="24"/>
        </w:rPr>
        <w:t xml:space="preserve">(ордере), не </w:t>
      </w:r>
      <w:r w:rsidRPr="00D90F5D">
        <w:rPr>
          <w:rFonts w:ascii="Times New Roman" w:hAnsi="Times New Roman"/>
          <w:spacing w:val="-2"/>
          <w:sz w:val="24"/>
          <w:szCs w:val="24"/>
        </w:rPr>
        <w:t>устранение которых затрудняет или делает невозможны</w:t>
      </w:r>
      <w:r w:rsidR="006F364F">
        <w:rPr>
          <w:rFonts w:ascii="Times New Roman" w:hAnsi="Times New Roman"/>
          <w:spacing w:val="-2"/>
          <w:sz w:val="24"/>
          <w:szCs w:val="24"/>
        </w:rPr>
        <w:t>м выполнения работ, Подрядчиком</w:t>
      </w:r>
      <w:r w:rsidRPr="00D90F5D">
        <w:rPr>
          <w:rFonts w:ascii="Times New Roman" w:hAnsi="Times New Roman"/>
          <w:spacing w:val="-2"/>
          <w:sz w:val="24"/>
          <w:szCs w:val="24"/>
        </w:rPr>
        <w:t xml:space="preserve"> незамедлительно составляется Акт о наличии скрытых дефектов, который направляется Заказчику по факсу, электронной почте. До принятия решения Заказчи</w:t>
      </w:r>
      <w:r w:rsidR="006F364F">
        <w:rPr>
          <w:rFonts w:ascii="Times New Roman" w:hAnsi="Times New Roman"/>
          <w:spacing w:val="-2"/>
          <w:sz w:val="24"/>
          <w:szCs w:val="24"/>
        </w:rPr>
        <w:t>ком об их устранении Подрядчик</w:t>
      </w:r>
      <w:r w:rsidRPr="00D90F5D">
        <w:rPr>
          <w:rFonts w:ascii="Times New Roman" w:hAnsi="Times New Roman"/>
          <w:spacing w:val="-2"/>
          <w:sz w:val="24"/>
          <w:szCs w:val="24"/>
        </w:rPr>
        <w:t xml:space="preserve"> приостанавливает работы. Заказчик должен принять решение об устранении вышеуказанных повреждений/дефектов и уведомит</w:t>
      </w:r>
      <w:r w:rsidR="006F364F">
        <w:rPr>
          <w:rFonts w:ascii="Times New Roman" w:hAnsi="Times New Roman"/>
          <w:spacing w:val="-2"/>
          <w:sz w:val="24"/>
          <w:szCs w:val="24"/>
        </w:rPr>
        <w:t>ь о принятом решении Подрядчика</w:t>
      </w:r>
      <w:r w:rsidR="00405FD2">
        <w:rPr>
          <w:rFonts w:ascii="Times New Roman" w:hAnsi="Times New Roman"/>
          <w:spacing w:val="-2"/>
          <w:sz w:val="24"/>
          <w:szCs w:val="24"/>
        </w:rPr>
        <w:t xml:space="preserve"> в срок, не позднее 2 (двух)</w:t>
      </w:r>
      <w:r w:rsidRPr="00D90F5D">
        <w:rPr>
          <w:rFonts w:ascii="Times New Roman" w:hAnsi="Times New Roman"/>
          <w:spacing w:val="-2"/>
          <w:sz w:val="24"/>
          <w:szCs w:val="24"/>
        </w:rPr>
        <w:t xml:space="preserve"> рабочих дней со дня получения Акта о наличии скрытых дефектов. Согласованный Сторонами Акт о наличии скрытых дефектов является осно</w:t>
      </w:r>
      <w:r w:rsidR="006F364F">
        <w:rPr>
          <w:rFonts w:ascii="Times New Roman" w:hAnsi="Times New Roman"/>
          <w:spacing w:val="-2"/>
          <w:sz w:val="24"/>
          <w:szCs w:val="24"/>
        </w:rPr>
        <w:t>ванием для внесения Подрядчиком</w:t>
      </w:r>
      <w:r w:rsidRPr="00D90F5D">
        <w:rPr>
          <w:rFonts w:ascii="Times New Roman" w:hAnsi="Times New Roman"/>
          <w:spacing w:val="-2"/>
          <w:sz w:val="24"/>
          <w:szCs w:val="24"/>
        </w:rPr>
        <w:t xml:space="preserve"> соответствующих изменений в ремонтный заказ (ордер) относительно объема и стоимости работ, а также для увеличения срока выполнения работ.</w:t>
      </w:r>
      <w:r w:rsidR="00885748">
        <w:rPr>
          <w:rFonts w:ascii="Times New Roman" w:hAnsi="Times New Roman"/>
          <w:spacing w:val="-2"/>
          <w:sz w:val="24"/>
          <w:szCs w:val="24"/>
        </w:rPr>
        <w:t xml:space="preserve"> </w:t>
      </w:r>
      <w:r w:rsidRPr="00D90F5D">
        <w:rPr>
          <w:rFonts w:ascii="Times New Roman" w:hAnsi="Times New Roman"/>
          <w:spacing w:val="-2"/>
          <w:sz w:val="24"/>
          <w:szCs w:val="24"/>
        </w:rPr>
        <w:t>При неполучении согласия Заказчика на устранение обнаруженных скрытых дефектов/повреждений</w:t>
      </w:r>
      <w:r w:rsidR="00405FD2">
        <w:rPr>
          <w:rFonts w:ascii="Times New Roman" w:hAnsi="Times New Roman"/>
          <w:spacing w:val="-2"/>
          <w:sz w:val="24"/>
          <w:szCs w:val="24"/>
        </w:rPr>
        <w:t xml:space="preserve"> в течени</w:t>
      </w:r>
      <w:proofErr w:type="gramStart"/>
      <w:r w:rsidR="00405FD2">
        <w:rPr>
          <w:rFonts w:ascii="Times New Roman" w:hAnsi="Times New Roman"/>
          <w:spacing w:val="-2"/>
          <w:sz w:val="24"/>
          <w:szCs w:val="24"/>
        </w:rPr>
        <w:t>и</w:t>
      </w:r>
      <w:proofErr w:type="gramEnd"/>
      <w:r w:rsidR="00405FD2">
        <w:rPr>
          <w:rFonts w:ascii="Times New Roman" w:hAnsi="Times New Roman"/>
          <w:spacing w:val="-2"/>
          <w:sz w:val="24"/>
          <w:szCs w:val="24"/>
        </w:rPr>
        <w:t xml:space="preserve"> 2 (двух) рабочих</w:t>
      </w:r>
      <w:r w:rsidRPr="00D90F5D">
        <w:rPr>
          <w:rFonts w:ascii="Times New Roman" w:hAnsi="Times New Roman"/>
          <w:spacing w:val="-2"/>
          <w:sz w:val="24"/>
          <w:szCs w:val="24"/>
        </w:rPr>
        <w:t xml:space="preserve"> дн</w:t>
      </w:r>
      <w:r w:rsidR="006F364F">
        <w:rPr>
          <w:rFonts w:ascii="Times New Roman" w:hAnsi="Times New Roman"/>
          <w:spacing w:val="-2"/>
          <w:sz w:val="24"/>
          <w:szCs w:val="24"/>
        </w:rPr>
        <w:t>ей с даты извещения, Подрядчик</w:t>
      </w:r>
      <w:r w:rsidRPr="00D90F5D">
        <w:rPr>
          <w:rFonts w:ascii="Times New Roman" w:hAnsi="Times New Roman"/>
          <w:spacing w:val="-2"/>
          <w:sz w:val="24"/>
          <w:szCs w:val="24"/>
        </w:rPr>
        <w:t xml:space="preserve"> имеет право отказаться от исполнения ремонтного заказа</w:t>
      </w:r>
      <w:r w:rsidR="00885748">
        <w:rPr>
          <w:rFonts w:ascii="Times New Roman" w:hAnsi="Times New Roman"/>
          <w:spacing w:val="-2"/>
          <w:sz w:val="24"/>
          <w:szCs w:val="24"/>
        </w:rPr>
        <w:t xml:space="preserve"> </w:t>
      </w:r>
      <w:r w:rsidRPr="00D90F5D">
        <w:rPr>
          <w:rFonts w:ascii="Times New Roman" w:hAnsi="Times New Roman"/>
          <w:spacing w:val="-2"/>
          <w:sz w:val="24"/>
          <w:szCs w:val="24"/>
        </w:rPr>
        <w:t>(ордера). В этом случае Заказчик обязан произвести оплату</w:t>
      </w:r>
      <w:r w:rsidR="006F364F">
        <w:rPr>
          <w:rFonts w:ascii="Times New Roman" w:hAnsi="Times New Roman"/>
          <w:spacing w:val="-2"/>
          <w:sz w:val="24"/>
          <w:szCs w:val="24"/>
        </w:rPr>
        <w:t xml:space="preserve"> работ, выполненных Подрядчиком</w:t>
      </w:r>
      <w:r w:rsidRPr="00D90F5D">
        <w:rPr>
          <w:rFonts w:ascii="Times New Roman" w:hAnsi="Times New Roman"/>
          <w:spacing w:val="-2"/>
          <w:sz w:val="24"/>
          <w:szCs w:val="24"/>
        </w:rPr>
        <w:t>, а также запасных частей и расходных материалов, использованных и установленных до момента обнаружения скрытых дефектов/повреждений, а также вывезти транспортное средство с территори</w:t>
      </w:r>
      <w:r w:rsidR="006F364F">
        <w:rPr>
          <w:rFonts w:ascii="Times New Roman" w:hAnsi="Times New Roman"/>
          <w:spacing w:val="-2"/>
          <w:sz w:val="24"/>
          <w:szCs w:val="24"/>
        </w:rPr>
        <w:t>и Подрядчика</w:t>
      </w:r>
      <w:r w:rsidRPr="00D90F5D">
        <w:rPr>
          <w:rFonts w:ascii="Times New Roman" w:hAnsi="Times New Roman"/>
          <w:spacing w:val="-2"/>
          <w:sz w:val="24"/>
          <w:szCs w:val="24"/>
        </w:rPr>
        <w:t>.</w:t>
      </w:r>
    </w:p>
    <w:p w:rsidR="00D876D9" w:rsidRPr="00D90F5D" w:rsidRDefault="00D876D9" w:rsidP="00D876D9">
      <w:pPr>
        <w:pStyle w:val="1"/>
        <w:shd w:val="clear" w:color="auto" w:fill="FFFFFF"/>
        <w:spacing w:line="240" w:lineRule="atLeast"/>
        <w:ind w:left="43"/>
        <w:jc w:val="both"/>
        <w:rPr>
          <w:rFonts w:ascii="Times New Roman" w:hAnsi="Times New Roman"/>
          <w:spacing w:val="-2"/>
          <w:sz w:val="24"/>
          <w:szCs w:val="24"/>
        </w:rPr>
      </w:pPr>
      <w:r w:rsidRPr="00D90F5D">
        <w:rPr>
          <w:rFonts w:ascii="Times New Roman" w:hAnsi="Times New Roman"/>
          <w:spacing w:val="-2"/>
          <w:sz w:val="24"/>
          <w:szCs w:val="24"/>
        </w:rPr>
        <w:t>2.1.8</w:t>
      </w:r>
      <w:r w:rsidR="00551822">
        <w:rPr>
          <w:rFonts w:ascii="Times New Roman" w:hAnsi="Times New Roman"/>
          <w:spacing w:val="-2"/>
          <w:sz w:val="24"/>
          <w:szCs w:val="24"/>
        </w:rPr>
        <w:t>.</w:t>
      </w:r>
      <w:r w:rsidR="006F364F">
        <w:rPr>
          <w:rFonts w:ascii="Times New Roman" w:hAnsi="Times New Roman"/>
          <w:spacing w:val="-2"/>
          <w:sz w:val="24"/>
          <w:szCs w:val="24"/>
        </w:rPr>
        <w:t xml:space="preserve"> При отсутствии у Подрядчика</w:t>
      </w:r>
      <w:r w:rsidRPr="00D90F5D">
        <w:rPr>
          <w:rFonts w:ascii="Times New Roman" w:hAnsi="Times New Roman"/>
          <w:spacing w:val="-2"/>
          <w:sz w:val="24"/>
          <w:szCs w:val="24"/>
        </w:rPr>
        <w:t xml:space="preserve"> запасных частей и иных материалов, необходимых для выполнения работ по устранению выявленных скрытых д</w:t>
      </w:r>
      <w:r w:rsidR="006F364F">
        <w:rPr>
          <w:rFonts w:ascii="Times New Roman" w:hAnsi="Times New Roman"/>
          <w:spacing w:val="-2"/>
          <w:sz w:val="24"/>
          <w:szCs w:val="24"/>
        </w:rPr>
        <w:t>ефектов/повреждений, Подрядчик</w:t>
      </w:r>
      <w:r w:rsidRPr="00D90F5D">
        <w:rPr>
          <w:rFonts w:ascii="Times New Roman" w:hAnsi="Times New Roman"/>
          <w:spacing w:val="-2"/>
          <w:sz w:val="24"/>
          <w:szCs w:val="24"/>
        </w:rPr>
        <w:t xml:space="preserve"> вправе приостановить выполнения работ до момента поступления на склад </w:t>
      </w:r>
      <w:r w:rsidR="006F364F">
        <w:rPr>
          <w:rFonts w:ascii="Times New Roman" w:hAnsi="Times New Roman"/>
          <w:spacing w:val="-2"/>
          <w:sz w:val="24"/>
          <w:szCs w:val="24"/>
        </w:rPr>
        <w:t>Подрядчика</w:t>
      </w:r>
      <w:r w:rsidRPr="00D90F5D">
        <w:rPr>
          <w:rFonts w:ascii="Times New Roman" w:hAnsi="Times New Roman"/>
          <w:spacing w:val="-2"/>
          <w:sz w:val="24"/>
          <w:szCs w:val="24"/>
        </w:rPr>
        <w:t xml:space="preserve"> запасных частей и иных материалов, предварительно уведомив Заказчика об этом. В этом случае сроки выполнения работ отодвигаются соразмерно времени, которое необходимо для доставки необходимых запасных частей и ин</w:t>
      </w:r>
      <w:r w:rsidR="006F364F">
        <w:rPr>
          <w:rFonts w:ascii="Times New Roman" w:hAnsi="Times New Roman"/>
          <w:spacing w:val="-2"/>
          <w:sz w:val="24"/>
          <w:szCs w:val="24"/>
        </w:rPr>
        <w:t>ых материалов на склад Подрядчика</w:t>
      </w:r>
      <w:r w:rsidRPr="00D90F5D">
        <w:rPr>
          <w:rFonts w:ascii="Times New Roman" w:hAnsi="Times New Roman"/>
          <w:spacing w:val="-2"/>
          <w:sz w:val="24"/>
          <w:szCs w:val="24"/>
        </w:rPr>
        <w:t>.</w:t>
      </w:r>
    </w:p>
    <w:p w:rsidR="00D876D9" w:rsidRPr="00D90F5D" w:rsidRDefault="00C16E4A" w:rsidP="00D876D9">
      <w:pPr>
        <w:widowControl/>
        <w:autoSpaceDE w:val="0"/>
        <w:autoSpaceDN w:val="0"/>
        <w:adjustRightInd w:val="0"/>
        <w:spacing w:line="240" w:lineRule="auto"/>
        <w:ind w:firstLine="0"/>
        <w:jc w:val="both"/>
        <w:rPr>
          <w:snapToGrid/>
          <w:sz w:val="24"/>
          <w:szCs w:val="24"/>
        </w:rPr>
      </w:pPr>
      <w:r>
        <w:rPr>
          <w:snapToGrid/>
          <w:sz w:val="24"/>
          <w:szCs w:val="24"/>
        </w:rPr>
        <w:t>2.1.9</w:t>
      </w:r>
      <w:r w:rsidR="00551822">
        <w:rPr>
          <w:snapToGrid/>
          <w:sz w:val="24"/>
          <w:szCs w:val="24"/>
        </w:rPr>
        <w:t>.</w:t>
      </w:r>
      <w:r w:rsidR="006F364F">
        <w:rPr>
          <w:snapToGrid/>
          <w:sz w:val="24"/>
          <w:szCs w:val="24"/>
        </w:rPr>
        <w:t xml:space="preserve"> Подрядчик</w:t>
      </w:r>
      <w:r w:rsidR="00D876D9" w:rsidRPr="00D90F5D">
        <w:rPr>
          <w:snapToGrid/>
          <w:sz w:val="24"/>
          <w:szCs w:val="24"/>
        </w:rPr>
        <w:t xml:space="preserve"> обязуется выполнять работы, предусмотренные настоящим Договором, с надлежащим качеством, в соответствии с установленными нормами и правилами, регулирующими вопросы технического обслуживания и ремонта </w:t>
      </w:r>
      <w:r w:rsidR="001944FB">
        <w:rPr>
          <w:snapToGrid/>
          <w:sz w:val="24"/>
          <w:szCs w:val="24"/>
        </w:rPr>
        <w:t>транспортного средства</w:t>
      </w:r>
      <w:r w:rsidR="001944FB" w:rsidRPr="00D90F5D">
        <w:rPr>
          <w:snapToGrid/>
          <w:sz w:val="24"/>
          <w:szCs w:val="24"/>
        </w:rPr>
        <w:t xml:space="preserve"> </w:t>
      </w:r>
      <w:r w:rsidR="00D876D9" w:rsidRPr="00D90F5D">
        <w:rPr>
          <w:snapToGrid/>
          <w:sz w:val="24"/>
          <w:szCs w:val="24"/>
        </w:rPr>
        <w:t>и с соблюдением сроков, установленных ремонтным заказом (ордером).</w:t>
      </w:r>
    </w:p>
    <w:p w:rsidR="00D876D9" w:rsidRPr="00D90F5D" w:rsidRDefault="00C16E4A" w:rsidP="00D876D9">
      <w:pPr>
        <w:widowControl/>
        <w:autoSpaceDE w:val="0"/>
        <w:autoSpaceDN w:val="0"/>
        <w:adjustRightInd w:val="0"/>
        <w:spacing w:line="240" w:lineRule="auto"/>
        <w:ind w:firstLine="0"/>
        <w:jc w:val="both"/>
        <w:rPr>
          <w:snapToGrid/>
          <w:sz w:val="24"/>
          <w:szCs w:val="24"/>
        </w:rPr>
      </w:pPr>
      <w:r>
        <w:rPr>
          <w:snapToGrid/>
          <w:sz w:val="24"/>
          <w:szCs w:val="24"/>
        </w:rPr>
        <w:t>2.1.10</w:t>
      </w:r>
      <w:r w:rsidR="00551822">
        <w:rPr>
          <w:snapToGrid/>
          <w:sz w:val="24"/>
          <w:szCs w:val="24"/>
        </w:rPr>
        <w:t>.</w:t>
      </w:r>
      <w:r w:rsidR="006F364F">
        <w:rPr>
          <w:snapToGrid/>
          <w:sz w:val="24"/>
          <w:szCs w:val="24"/>
        </w:rPr>
        <w:t xml:space="preserve"> Подрядчик</w:t>
      </w:r>
      <w:r w:rsidR="00D876D9" w:rsidRPr="00D90F5D">
        <w:rPr>
          <w:snapToGrid/>
          <w:sz w:val="24"/>
          <w:szCs w:val="24"/>
        </w:rPr>
        <w:t xml:space="preserve"> обязан использовать для выполнения работ материалы и запасные части,</w:t>
      </w:r>
      <w:r w:rsidR="00A520ED">
        <w:rPr>
          <w:snapToGrid/>
          <w:sz w:val="24"/>
          <w:szCs w:val="24"/>
        </w:rPr>
        <w:t xml:space="preserve"> которые соответствуют</w:t>
      </w:r>
      <w:r w:rsidR="00D876D9" w:rsidRPr="00D90F5D">
        <w:rPr>
          <w:snapToGrid/>
          <w:sz w:val="24"/>
          <w:szCs w:val="24"/>
        </w:rPr>
        <w:t xml:space="preserve"> требованиям завода-изготовителя </w:t>
      </w:r>
      <w:r w:rsidR="001944FB">
        <w:rPr>
          <w:snapToGrid/>
          <w:sz w:val="24"/>
          <w:szCs w:val="24"/>
        </w:rPr>
        <w:t>транспортных средств</w:t>
      </w:r>
      <w:r w:rsidR="00D876D9" w:rsidRPr="00D90F5D">
        <w:rPr>
          <w:snapToGrid/>
          <w:sz w:val="24"/>
          <w:szCs w:val="24"/>
        </w:rPr>
        <w:t xml:space="preserve">, </w:t>
      </w:r>
      <w:r w:rsidR="00A520ED">
        <w:rPr>
          <w:snapToGrid/>
          <w:sz w:val="24"/>
          <w:szCs w:val="24"/>
        </w:rPr>
        <w:t>и являются</w:t>
      </w:r>
      <w:r w:rsidR="00D876D9" w:rsidRPr="00D90F5D">
        <w:rPr>
          <w:snapToGrid/>
          <w:sz w:val="24"/>
          <w:szCs w:val="24"/>
        </w:rPr>
        <w:t xml:space="preserve"> качественными, новыми, не просроченными по сроку эксплуа</w:t>
      </w:r>
      <w:r w:rsidR="00A520ED">
        <w:rPr>
          <w:snapToGrid/>
          <w:sz w:val="24"/>
          <w:szCs w:val="24"/>
        </w:rPr>
        <w:t>т</w:t>
      </w:r>
      <w:r w:rsidR="00D11C9C">
        <w:rPr>
          <w:snapToGrid/>
          <w:sz w:val="24"/>
          <w:szCs w:val="24"/>
        </w:rPr>
        <w:t>ации, не были в эксплуатации и не были</w:t>
      </w:r>
      <w:r w:rsidR="00A520ED">
        <w:rPr>
          <w:snapToGrid/>
          <w:sz w:val="24"/>
          <w:szCs w:val="24"/>
        </w:rPr>
        <w:t xml:space="preserve"> </w:t>
      </w:r>
      <w:r w:rsidR="00D876D9" w:rsidRPr="00D90F5D">
        <w:rPr>
          <w:snapToGrid/>
          <w:sz w:val="24"/>
          <w:szCs w:val="24"/>
        </w:rPr>
        <w:t>восстановленными.</w:t>
      </w:r>
    </w:p>
    <w:p w:rsidR="00D876D9" w:rsidRPr="00D90F5D" w:rsidRDefault="00D876D9" w:rsidP="00D876D9">
      <w:pPr>
        <w:widowControl/>
        <w:autoSpaceDE w:val="0"/>
        <w:autoSpaceDN w:val="0"/>
        <w:adjustRightInd w:val="0"/>
        <w:spacing w:line="240" w:lineRule="auto"/>
        <w:ind w:firstLine="0"/>
        <w:jc w:val="both"/>
        <w:rPr>
          <w:spacing w:val="-2"/>
          <w:sz w:val="24"/>
          <w:szCs w:val="24"/>
        </w:rPr>
      </w:pPr>
      <w:r w:rsidRPr="00D90F5D">
        <w:rPr>
          <w:spacing w:val="-2"/>
          <w:sz w:val="24"/>
          <w:szCs w:val="24"/>
        </w:rPr>
        <w:t>2.1</w:t>
      </w:r>
      <w:r w:rsidR="00C16E4A">
        <w:rPr>
          <w:spacing w:val="-2"/>
          <w:sz w:val="24"/>
          <w:szCs w:val="24"/>
        </w:rPr>
        <w:t>.11</w:t>
      </w:r>
      <w:r w:rsidR="00551822">
        <w:rPr>
          <w:spacing w:val="-2"/>
          <w:sz w:val="24"/>
          <w:szCs w:val="24"/>
        </w:rPr>
        <w:t>.</w:t>
      </w:r>
      <w:r w:rsidR="006F364F">
        <w:rPr>
          <w:spacing w:val="-2"/>
          <w:sz w:val="24"/>
          <w:szCs w:val="24"/>
        </w:rPr>
        <w:t xml:space="preserve"> Подрядчик</w:t>
      </w:r>
      <w:r w:rsidRPr="00D90F5D">
        <w:rPr>
          <w:spacing w:val="-2"/>
          <w:sz w:val="24"/>
          <w:szCs w:val="24"/>
        </w:rPr>
        <w:t xml:space="preserve"> по желанию Заказчика обязуется обеспечить присутствие представителей Заказчика в техно</w:t>
      </w:r>
      <w:r w:rsidR="00885748">
        <w:rPr>
          <w:spacing w:val="-2"/>
          <w:sz w:val="24"/>
          <w:szCs w:val="24"/>
        </w:rPr>
        <w:t>л</w:t>
      </w:r>
      <w:r w:rsidR="006F364F">
        <w:rPr>
          <w:spacing w:val="-2"/>
          <w:sz w:val="24"/>
          <w:szCs w:val="24"/>
        </w:rPr>
        <w:t>огических помещениях Подрядчика</w:t>
      </w:r>
      <w:r w:rsidRPr="00D90F5D">
        <w:rPr>
          <w:spacing w:val="-2"/>
          <w:sz w:val="24"/>
          <w:szCs w:val="24"/>
        </w:rPr>
        <w:t xml:space="preserve"> для </w:t>
      </w:r>
      <w:proofErr w:type="gramStart"/>
      <w:r w:rsidRPr="00D90F5D">
        <w:rPr>
          <w:spacing w:val="-2"/>
          <w:sz w:val="24"/>
          <w:szCs w:val="24"/>
        </w:rPr>
        <w:t>контроля за</w:t>
      </w:r>
      <w:proofErr w:type="gramEnd"/>
      <w:r w:rsidRPr="00D90F5D">
        <w:rPr>
          <w:spacing w:val="-2"/>
          <w:sz w:val="24"/>
          <w:szCs w:val="24"/>
        </w:rPr>
        <w:t xml:space="preserve"> ходом и качеством выполняемых по Договору работ.</w:t>
      </w:r>
    </w:p>
    <w:p w:rsidR="00D876D9" w:rsidRPr="00D90F5D" w:rsidRDefault="00D876D9" w:rsidP="00D876D9">
      <w:pPr>
        <w:pStyle w:val="1"/>
        <w:shd w:val="clear" w:color="auto" w:fill="FFFFFF"/>
        <w:spacing w:line="240" w:lineRule="atLeast"/>
        <w:jc w:val="both"/>
        <w:rPr>
          <w:rFonts w:ascii="Times New Roman" w:hAnsi="Times New Roman"/>
          <w:spacing w:val="-2"/>
          <w:sz w:val="24"/>
          <w:szCs w:val="24"/>
        </w:rPr>
      </w:pPr>
      <w:r w:rsidRPr="00D90F5D">
        <w:rPr>
          <w:rFonts w:ascii="Times New Roman" w:hAnsi="Times New Roman"/>
          <w:spacing w:val="-2"/>
          <w:sz w:val="24"/>
          <w:szCs w:val="24"/>
        </w:rPr>
        <w:t>2.1.12</w:t>
      </w:r>
      <w:r w:rsidR="00E60BC3">
        <w:rPr>
          <w:rFonts w:ascii="Times New Roman" w:hAnsi="Times New Roman"/>
          <w:spacing w:val="-2"/>
          <w:sz w:val="24"/>
          <w:szCs w:val="24"/>
        </w:rPr>
        <w:t>.</w:t>
      </w:r>
      <w:r w:rsidRPr="00D90F5D">
        <w:rPr>
          <w:rFonts w:ascii="Times New Roman" w:hAnsi="Times New Roman"/>
          <w:spacing w:val="-2"/>
          <w:sz w:val="24"/>
          <w:szCs w:val="24"/>
        </w:rPr>
        <w:t xml:space="preserve"> При обнаружении неисправностей транспортного средства, угрожающих бе</w:t>
      </w:r>
      <w:r w:rsidR="006F364F">
        <w:rPr>
          <w:rFonts w:ascii="Times New Roman" w:hAnsi="Times New Roman"/>
          <w:spacing w:val="-2"/>
          <w:sz w:val="24"/>
          <w:szCs w:val="24"/>
        </w:rPr>
        <w:t>зопасности движения, Подрядчик</w:t>
      </w:r>
      <w:r w:rsidRPr="00D90F5D">
        <w:rPr>
          <w:rFonts w:ascii="Times New Roman" w:hAnsi="Times New Roman"/>
          <w:spacing w:val="-2"/>
          <w:sz w:val="24"/>
          <w:szCs w:val="24"/>
        </w:rPr>
        <w:t xml:space="preserve"> обязан поставить в известность Заказчика и дать </w:t>
      </w:r>
      <w:r w:rsidRPr="00D90F5D">
        <w:rPr>
          <w:rFonts w:ascii="Times New Roman" w:hAnsi="Times New Roman"/>
          <w:spacing w:val="-2"/>
          <w:sz w:val="24"/>
          <w:szCs w:val="24"/>
        </w:rPr>
        <w:lastRenderedPageBreak/>
        <w:t>рекомендации по устранению таких н</w:t>
      </w:r>
      <w:r w:rsidR="006F364F">
        <w:rPr>
          <w:rFonts w:ascii="Times New Roman" w:hAnsi="Times New Roman"/>
          <w:spacing w:val="-2"/>
          <w:sz w:val="24"/>
          <w:szCs w:val="24"/>
        </w:rPr>
        <w:t>еисправностей силами Подрядчика</w:t>
      </w:r>
      <w:r w:rsidRPr="00D90F5D">
        <w:rPr>
          <w:rFonts w:ascii="Times New Roman" w:hAnsi="Times New Roman"/>
          <w:spacing w:val="-2"/>
          <w:sz w:val="24"/>
          <w:szCs w:val="24"/>
        </w:rPr>
        <w:t xml:space="preserve"> или сообщить о невозможности их устранения. В случае</w:t>
      </w:r>
      <w:proofErr w:type="gramStart"/>
      <w:r w:rsidRPr="00D90F5D">
        <w:rPr>
          <w:rFonts w:ascii="Times New Roman" w:hAnsi="Times New Roman"/>
          <w:spacing w:val="-2"/>
          <w:sz w:val="24"/>
          <w:szCs w:val="24"/>
        </w:rPr>
        <w:t>,</w:t>
      </w:r>
      <w:proofErr w:type="gramEnd"/>
      <w:r w:rsidRPr="00D90F5D">
        <w:rPr>
          <w:rFonts w:ascii="Times New Roman" w:hAnsi="Times New Roman"/>
          <w:spacing w:val="-2"/>
          <w:sz w:val="24"/>
          <w:szCs w:val="24"/>
        </w:rPr>
        <w:t xml:space="preserve"> если Заказчик настаивает на получении транспортного средства с так</w:t>
      </w:r>
      <w:r w:rsidR="006F364F">
        <w:rPr>
          <w:rFonts w:ascii="Times New Roman" w:hAnsi="Times New Roman"/>
          <w:spacing w:val="-2"/>
          <w:sz w:val="24"/>
          <w:szCs w:val="24"/>
        </w:rPr>
        <w:t>ими неисправностями, Подрядчик</w:t>
      </w:r>
      <w:r w:rsidRPr="00D90F5D">
        <w:rPr>
          <w:rFonts w:ascii="Times New Roman" w:hAnsi="Times New Roman"/>
          <w:spacing w:val="-2"/>
          <w:sz w:val="24"/>
          <w:szCs w:val="24"/>
        </w:rPr>
        <w:t xml:space="preserve"> передает Заказчику транспортное средство с указанием в Заказ-наряде о том, что Заказчик ознакомлен с информацией о наличии неисправностей транспортного средства, угрожающих безопасности движения.</w:t>
      </w:r>
    </w:p>
    <w:p w:rsidR="00D876D9" w:rsidRPr="00D90F5D" w:rsidRDefault="00D876D9" w:rsidP="00D876D9">
      <w:pPr>
        <w:pStyle w:val="1"/>
        <w:shd w:val="clear" w:color="auto" w:fill="FFFFFF"/>
        <w:spacing w:line="240" w:lineRule="atLeast"/>
        <w:ind w:left="43"/>
        <w:jc w:val="both"/>
        <w:rPr>
          <w:rFonts w:ascii="Times New Roman" w:hAnsi="Times New Roman"/>
          <w:spacing w:val="-2"/>
          <w:sz w:val="24"/>
          <w:szCs w:val="24"/>
        </w:rPr>
      </w:pPr>
      <w:r w:rsidRPr="00D90F5D">
        <w:rPr>
          <w:rFonts w:ascii="Times New Roman" w:hAnsi="Times New Roman"/>
          <w:spacing w:val="-2"/>
          <w:sz w:val="24"/>
          <w:szCs w:val="24"/>
        </w:rPr>
        <w:t>2.1.13</w:t>
      </w:r>
      <w:r w:rsidR="00E60BC3">
        <w:rPr>
          <w:rFonts w:ascii="Times New Roman" w:hAnsi="Times New Roman"/>
          <w:spacing w:val="-2"/>
          <w:sz w:val="24"/>
          <w:szCs w:val="24"/>
        </w:rPr>
        <w:t>.</w:t>
      </w:r>
      <w:r w:rsidRPr="00D90F5D">
        <w:rPr>
          <w:rFonts w:ascii="Times New Roman" w:hAnsi="Times New Roman"/>
          <w:spacing w:val="-2"/>
          <w:sz w:val="24"/>
          <w:szCs w:val="24"/>
        </w:rPr>
        <w:t xml:space="preserve"> По оконча</w:t>
      </w:r>
      <w:r w:rsidR="006F364F">
        <w:rPr>
          <w:rFonts w:ascii="Times New Roman" w:hAnsi="Times New Roman"/>
          <w:spacing w:val="-2"/>
          <w:sz w:val="24"/>
          <w:szCs w:val="24"/>
        </w:rPr>
        <w:t>нии выполнения работ Подрядчик</w:t>
      </w:r>
      <w:r w:rsidRPr="00D90F5D">
        <w:rPr>
          <w:rFonts w:ascii="Times New Roman" w:hAnsi="Times New Roman"/>
          <w:spacing w:val="-2"/>
          <w:sz w:val="24"/>
          <w:szCs w:val="24"/>
        </w:rPr>
        <w:t xml:space="preserve"> обязуется выдать Заказчику документы (Заказ-наряд, Акт выполненных работ, счет фактуру) с указанием перечня выполненных работ, их стоимости, стоимости запасных частей и расходных материалов.</w:t>
      </w:r>
    </w:p>
    <w:p w:rsidR="00D876D9" w:rsidRPr="00D90F5D" w:rsidRDefault="00D876D9" w:rsidP="00D876D9">
      <w:pPr>
        <w:pStyle w:val="1"/>
        <w:shd w:val="clear" w:color="auto" w:fill="FFFFFF"/>
        <w:spacing w:line="240" w:lineRule="atLeast"/>
        <w:jc w:val="both"/>
        <w:rPr>
          <w:rFonts w:ascii="Times New Roman" w:hAnsi="Times New Roman"/>
          <w:spacing w:val="-2"/>
          <w:sz w:val="24"/>
          <w:szCs w:val="24"/>
        </w:rPr>
      </w:pPr>
      <w:r w:rsidRPr="00D90F5D">
        <w:rPr>
          <w:rFonts w:ascii="Times New Roman" w:hAnsi="Times New Roman"/>
          <w:spacing w:val="-2"/>
          <w:sz w:val="24"/>
          <w:szCs w:val="24"/>
        </w:rPr>
        <w:t>2.1.14</w:t>
      </w:r>
      <w:r w:rsidR="00E60BC3">
        <w:rPr>
          <w:rFonts w:ascii="Times New Roman" w:hAnsi="Times New Roman"/>
          <w:spacing w:val="-2"/>
          <w:sz w:val="24"/>
          <w:szCs w:val="24"/>
        </w:rPr>
        <w:t>.</w:t>
      </w:r>
      <w:r w:rsidR="006F364F">
        <w:rPr>
          <w:rFonts w:ascii="Times New Roman" w:hAnsi="Times New Roman"/>
          <w:spacing w:val="-2"/>
          <w:sz w:val="24"/>
          <w:szCs w:val="24"/>
        </w:rPr>
        <w:t xml:space="preserve"> Подрядчик</w:t>
      </w:r>
      <w:r w:rsidRPr="00D90F5D">
        <w:rPr>
          <w:rFonts w:ascii="Times New Roman" w:hAnsi="Times New Roman"/>
          <w:spacing w:val="-2"/>
          <w:sz w:val="24"/>
          <w:szCs w:val="24"/>
        </w:rPr>
        <w:t xml:space="preserve"> несет гарантийные обязательства по выполненным работам в течение 12 месяцев </w:t>
      </w:r>
      <w:proofErr w:type="gramStart"/>
      <w:r w:rsidRPr="00D90F5D">
        <w:rPr>
          <w:rFonts w:ascii="Times New Roman" w:hAnsi="Times New Roman"/>
          <w:spacing w:val="-2"/>
          <w:sz w:val="24"/>
          <w:szCs w:val="24"/>
        </w:rPr>
        <w:t>с даты выполнения</w:t>
      </w:r>
      <w:proofErr w:type="gramEnd"/>
      <w:r w:rsidRPr="00D90F5D">
        <w:rPr>
          <w:rFonts w:ascii="Times New Roman" w:hAnsi="Times New Roman"/>
          <w:spacing w:val="-2"/>
          <w:sz w:val="24"/>
          <w:szCs w:val="24"/>
        </w:rPr>
        <w:t xml:space="preserve"> работ, при условии соблюдения Заказчиком правил эксплуатации. Гарантия на установленные запасные </w:t>
      </w:r>
      <w:proofErr w:type="gramStart"/>
      <w:r w:rsidRPr="00D90F5D">
        <w:rPr>
          <w:rFonts w:ascii="Times New Roman" w:hAnsi="Times New Roman"/>
          <w:spacing w:val="-2"/>
          <w:sz w:val="24"/>
          <w:szCs w:val="24"/>
        </w:rPr>
        <w:t>части</w:t>
      </w:r>
      <w:proofErr w:type="gramEnd"/>
      <w:r w:rsidRPr="00D90F5D">
        <w:rPr>
          <w:rFonts w:ascii="Times New Roman" w:hAnsi="Times New Roman"/>
          <w:spacing w:val="-2"/>
          <w:sz w:val="24"/>
          <w:szCs w:val="24"/>
        </w:rPr>
        <w:t xml:space="preserve"> и иные расходные материалы устанавливается согласно требованиям завода-изготовителя, но не менее 6</w:t>
      </w:r>
      <w:r w:rsidR="00D11C9C">
        <w:rPr>
          <w:rFonts w:ascii="Times New Roman" w:hAnsi="Times New Roman"/>
          <w:spacing w:val="-2"/>
          <w:sz w:val="24"/>
          <w:szCs w:val="24"/>
        </w:rPr>
        <w:t xml:space="preserve"> (шести)</w:t>
      </w:r>
      <w:r w:rsidRPr="00D90F5D">
        <w:rPr>
          <w:rFonts w:ascii="Times New Roman" w:hAnsi="Times New Roman"/>
          <w:spacing w:val="-2"/>
          <w:sz w:val="24"/>
          <w:szCs w:val="24"/>
        </w:rPr>
        <w:t xml:space="preserve"> месяцев. Гарантия не распространяется на запасные части и иные материалы, предоставленные Заказчиком.</w:t>
      </w:r>
    </w:p>
    <w:p w:rsidR="00D876D9" w:rsidRPr="00D90F5D" w:rsidRDefault="00C16E4A" w:rsidP="00D876D9">
      <w:pPr>
        <w:widowControl/>
        <w:autoSpaceDE w:val="0"/>
        <w:autoSpaceDN w:val="0"/>
        <w:adjustRightInd w:val="0"/>
        <w:spacing w:line="240" w:lineRule="auto"/>
        <w:ind w:firstLine="0"/>
        <w:jc w:val="both"/>
        <w:rPr>
          <w:spacing w:val="-2"/>
          <w:sz w:val="24"/>
          <w:szCs w:val="24"/>
        </w:rPr>
      </w:pPr>
      <w:r>
        <w:rPr>
          <w:spacing w:val="-2"/>
          <w:sz w:val="24"/>
          <w:szCs w:val="24"/>
        </w:rPr>
        <w:t>2.1.15</w:t>
      </w:r>
      <w:r w:rsidR="00E60BC3">
        <w:rPr>
          <w:spacing w:val="-2"/>
          <w:sz w:val="24"/>
          <w:szCs w:val="24"/>
        </w:rPr>
        <w:t>.</w:t>
      </w:r>
      <w:r w:rsidR="00D876D9" w:rsidRPr="00D90F5D">
        <w:rPr>
          <w:spacing w:val="-2"/>
          <w:sz w:val="24"/>
          <w:szCs w:val="24"/>
        </w:rPr>
        <w:t xml:space="preserve"> В случае обнаружения непригодности или недоброкачественности запасных частей и/или материалов, предоставленных Заказчиком,</w:t>
      </w:r>
      <w:r w:rsidR="00885748">
        <w:rPr>
          <w:spacing w:val="-2"/>
          <w:sz w:val="24"/>
          <w:szCs w:val="24"/>
        </w:rPr>
        <w:t xml:space="preserve"> </w:t>
      </w:r>
      <w:r w:rsidR="006F364F">
        <w:rPr>
          <w:spacing w:val="-2"/>
          <w:sz w:val="24"/>
          <w:szCs w:val="24"/>
        </w:rPr>
        <w:t>иных не зависящих от Подрядчика</w:t>
      </w:r>
      <w:r w:rsidR="00D876D9" w:rsidRPr="00D90F5D">
        <w:rPr>
          <w:spacing w:val="-2"/>
          <w:sz w:val="24"/>
          <w:szCs w:val="24"/>
        </w:rPr>
        <w:t xml:space="preserve"> обстоятельств, которые грозят качеству выполняемых работ или создают невозможность</w:t>
      </w:r>
      <w:r w:rsidR="00885748">
        <w:rPr>
          <w:spacing w:val="-2"/>
          <w:sz w:val="24"/>
          <w:szCs w:val="24"/>
        </w:rPr>
        <w:t xml:space="preserve"> и</w:t>
      </w:r>
      <w:r w:rsidR="006F364F">
        <w:rPr>
          <w:spacing w:val="-2"/>
          <w:sz w:val="24"/>
          <w:szCs w:val="24"/>
        </w:rPr>
        <w:t>х завершения в срок, Подрядчик</w:t>
      </w:r>
      <w:r w:rsidR="00D876D9" w:rsidRPr="00D90F5D">
        <w:rPr>
          <w:spacing w:val="-2"/>
          <w:sz w:val="24"/>
          <w:szCs w:val="24"/>
        </w:rPr>
        <w:t xml:space="preserve"> обязан немедленно предупредить Заказчика и до получения от него указаний приостановить выполнение работ.</w:t>
      </w:r>
    </w:p>
    <w:p w:rsidR="00D876D9" w:rsidRDefault="00D876D9" w:rsidP="00D876D9">
      <w:pPr>
        <w:pStyle w:val="1"/>
        <w:shd w:val="clear" w:color="auto" w:fill="FFFFFF"/>
        <w:spacing w:line="240" w:lineRule="atLeast"/>
        <w:jc w:val="both"/>
        <w:rPr>
          <w:rFonts w:ascii="Times New Roman" w:hAnsi="Times New Roman"/>
          <w:spacing w:val="-2"/>
          <w:sz w:val="24"/>
          <w:szCs w:val="24"/>
        </w:rPr>
      </w:pPr>
      <w:r w:rsidRPr="00D90F5D">
        <w:rPr>
          <w:rFonts w:ascii="Times New Roman" w:hAnsi="Times New Roman"/>
          <w:spacing w:val="-2"/>
          <w:sz w:val="24"/>
          <w:szCs w:val="24"/>
        </w:rPr>
        <w:t>2.1.16</w:t>
      </w:r>
      <w:r w:rsidR="00E60BC3">
        <w:rPr>
          <w:rFonts w:ascii="Times New Roman" w:hAnsi="Times New Roman"/>
          <w:spacing w:val="-2"/>
          <w:sz w:val="24"/>
          <w:szCs w:val="24"/>
        </w:rPr>
        <w:t>.</w:t>
      </w:r>
      <w:r w:rsidR="006F364F">
        <w:rPr>
          <w:rFonts w:ascii="Times New Roman" w:hAnsi="Times New Roman"/>
          <w:spacing w:val="-2"/>
          <w:sz w:val="24"/>
          <w:szCs w:val="24"/>
        </w:rPr>
        <w:t xml:space="preserve"> Подрядчик</w:t>
      </w:r>
      <w:r w:rsidRPr="00D90F5D">
        <w:rPr>
          <w:rFonts w:ascii="Times New Roman" w:hAnsi="Times New Roman"/>
          <w:spacing w:val="-2"/>
          <w:sz w:val="24"/>
          <w:szCs w:val="24"/>
        </w:rPr>
        <w:t xml:space="preserve"> осуществляет хранение демонтированных запасных частей и иных материалов Заказчика только при наличии письменного распоряжения Заказчика о сохранности демонтированных запасных частей, но в любом случае не более 5 дней с момента принятия Заказчиком работ. В случае если демонтированные запасные части и иные материалы Заказчика не были им востребованы, такие запасные части и м</w:t>
      </w:r>
      <w:r w:rsidR="006F364F">
        <w:rPr>
          <w:rFonts w:ascii="Times New Roman" w:hAnsi="Times New Roman"/>
          <w:spacing w:val="-2"/>
          <w:sz w:val="24"/>
          <w:szCs w:val="24"/>
        </w:rPr>
        <w:t>атериалы подлежат утилизации Подрядчиком</w:t>
      </w:r>
      <w:r w:rsidRPr="00D90F5D">
        <w:rPr>
          <w:rFonts w:ascii="Times New Roman" w:hAnsi="Times New Roman"/>
          <w:spacing w:val="-2"/>
          <w:sz w:val="24"/>
          <w:szCs w:val="24"/>
        </w:rPr>
        <w:t>.</w:t>
      </w:r>
    </w:p>
    <w:p w:rsidR="006E1E70" w:rsidRPr="00375C9F" w:rsidRDefault="006E1E70" w:rsidP="00D876D9">
      <w:pPr>
        <w:pStyle w:val="1"/>
        <w:shd w:val="clear" w:color="auto" w:fill="FFFFFF"/>
        <w:spacing w:line="240" w:lineRule="atLeast"/>
        <w:jc w:val="both"/>
        <w:rPr>
          <w:rStyle w:val="af1"/>
          <w:rFonts w:ascii="Times New Roman" w:hAnsi="Times New Roman"/>
          <w:b w:val="0"/>
          <w:bCs w:val="0"/>
          <w:sz w:val="24"/>
          <w:szCs w:val="24"/>
        </w:rPr>
      </w:pPr>
      <w:r w:rsidRPr="006E1E70">
        <w:rPr>
          <w:rFonts w:ascii="Times New Roman" w:hAnsi="Times New Roman"/>
          <w:spacing w:val="-2"/>
          <w:sz w:val="24"/>
          <w:szCs w:val="24"/>
        </w:rPr>
        <w:t xml:space="preserve">2.1.17. </w:t>
      </w:r>
      <w:r w:rsidRPr="006E1E70">
        <w:rPr>
          <w:rStyle w:val="af1"/>
          <w:rFonts w:ascii="Times New Roman" w:hAnsi="Times New Roman"/>
          <w:b w:val="0"/>
          <w:bCs w:val="0"/>
          <w:sz w:val="24"/>
          <w:szCs w:val="24"/>
        </w:rPr>
        <w:t xml:space="preserve">Подрядчик является образователем и собственником </w:t>
      </w:r>
      <w:proofErr w:type="gramStart"/>
      <w:r w:rsidRPr="006E1E70">
        <w:rPr>
          <w:rStyle w:val="af1"/>
          <w:rFonts w:ascii="Times New Roman" w:hAnsi="Times New Roman"/>
          <w:b w:val="0"/>
          <w:bCs w:val="0"/>
          <w:sz w:val="24"/>
          <w:szCs w:val="24"/>
        </w:rPr>
        <w:t>всех отходов, образующихся в процессе деятельности Подрядчика при проведении работ по техническому обслуживанию и ремонту автотранспорта Заказчика и обязан</w:t>
      </w:r>
      <w:proofErr w:type="gramEnd"/>
      <w:r w:rsidRPr="006E1E70">
        <w:rPr>
          <w:rStyle w:val="af1"/>
          <w:rFonts w:ascii="Times New Roman" w:hAnsi="Times New Roman"/>
          <w:b w:val="0"/>
          <w:bCs w:val="0"/>
          <w:sz w:val="24"/>
          <w:szCs w:val="24"/>
        </w:rPr>
        <w:t xml:space="preserve"> учитывать эти отходы в проекте нормативов образования отходов и лимитов на их размещение (далее - ПНООЛР) при наличии в соответствии с требованиями законодательства РФ. Подрядчик обязан осуществлять обращение со всеми отходами, путем их использования, обезвреживания, размещения, а также передачи другим хозяйствующим субъектам с целью их дальнейшего использования, обезвреживания, размещения в соответствии с требованиями законодательства РФ.</w:t>
      </w:r>
    </w:p>
    <w:p w:rsidR="00375C9F" w:rsidRPr="00375C9F" w:rsidRDefault="00375C9F" w:rsidP="00D876D9">
      <w:pPr>
        <w:pStyle w:val="1"/>
        <w:shd w:val="clear" w:color="auto" w:fill="FFFFFF"/>
        <w:spacing w:line="240" w:lineRule="atLeast"/>
        <w:jc w:val="both"/>
        <w:rPr>
          <w:rStyle w:val="af1"/>
          <w:rFonts w:ascii="Times New Roman" w:hAnsi="Times New Roman"/>
          <w:b w:val="0"/>
          <w:bCs w:val="0"/>
        </w:rPr>
      </w:pPr>
      <w:r w:rsidRPr="00375C9F">
        <w:rPr>
          <w:rStyle w:val="af1"/>
          <w:rFonts w:ascii="Times New Roman" w:hAnsi="Times New Roman"/>
          <w:b w:val="0"/>
          <w:bCs w:val="0"/>
          <w:sz w:val="24"/>
          <w:szCs w:val="24"/>
        </w:rPr>
        <w:t>2</w:t>
      </w:r>
      <w:r>
        <w:rPr>
          <w:rStyle w:val="af1"/>
          <w:rFonts w:ascii="Times New Roman" w:hAnsi="Times New Roman"/>
          <w:b w:val="0"/>
          <w:bCs w:val="0"/>
          <w:sz w:val="24"/>
          <w:szCs w:val="24"/>
        </w:rPr>
        <w:t>.1.18. Подрядчик не вправе уступать свои права по настоящему Договору иным лицам.</w:t>
      </w:r>
    </w:p>
    <w:p w:rsidR="002F7FB2" w:rsidRDefault="00D876D9" w:rsidP="00D876D9">
      <w:pPr>
        <w:pStyle w:val="1"/>
        <w:shd w:val="clear" w:color="auto" w:fill="FFFFFF"/>
        <w:spacing w:line="240" w:lineRule="atLeast"/>
        <w:jc w:val="both"/>
        <w:rPr>
          <w:rFonts w:ascii="Times New Roman" w:hAnsi="Times New Roman"/>
          <w:spacing w:val="-2"/>
          <w:sz w:val="24"/>
          <w:szCs w:val="24"/>
        </w:rPr>
      </w:pPr>
      <w:r w:rsidRPr="006E1E70">
        <w:rPr>
          <w:rFonts w:ascii="Times New Roman" w:hAnsi="Times New Roman"/>
          <w:spacing w:val="-2"/>
          <w:sz w:val="24"/>
          <w:szCs w:val="24"/>
        </w:rPr>
        <w:t>2.2</w:t>
      </w:r>
      <w:r w:rsidR="00E60BC3" w:rsidRPr="006E1E70">
        <w:rPr>
          <w:rFonts w:ascii="Times New Roman" w:hAnsi="Times New Roman"/>
          <w:spacing w:val="-2"/>
          <w:sz w:val="24"/>
          <w:szCs w:val="24"/>
        </w:rPr>
        <w:t>.</w:t>
      </w:r>
      <w:r w:rsidRPr="006E1E70">
        <w:rPr>
          <w:rFonts w:ascii="Times New Roman" w:hAnsi="Times New Roman"/>
          <w:spacing w:val="-2"/>
          <w:sz w:val="24"/>
          <w:szCs w:val="24"/>
        </w:rPr>
        <w:t xml:space="preserve"> Стороны настоящим устанавливают, что подписанный</w:t>
      </w:r>
      <w:r w:rsidRPr="00D90F5D">
        <w:rPr>
          <w:rFonts w:ascii="Times New Roman" w:hAnsi="Times New Roman"/>
          <w:spacing w:val="-2"/>
          <w:sz w:val="24"/>
          <w:szCs w:val="24"/>
        </w:rPr>
        <w:t xml:space="preserve"> Сторонами в рамках настоящего договора Ремонтный заказ</w:t>
      </w:r>
      <w:r w:rsidR="00885748">
        <w:rPr>
          <w:rFonts w:ascii="Times New Roman" w:hAnsi="Times New Roman"/>
          <w:spacing w:val="-2"/>
          <w:sz w:val="24"/>
          <w:szCs w:val="24"/>
        </w:rPr>
        <w:t xml:space="preserve"> </w:t>
      </w:r>
      <w:r w:rsidRPr="00D90F5D">
        <w:rPr>
          <w:rFonts w:ascii="Times New Roman" w:hAnsi="Times New Roman"/>
          <w:spacing w:val="-2"/>
          <w:sz w:val="24"/>
          <w:szCs w:val="24"/>
        </w:rPr>
        <w:t>(ордер) является Актом приема-передачи тр</w:t>
      </w:r>
      <w:r w:rsidR="006F364F">
        <w:rPr>
          <w:rFonts w:ascii="Times New Roman" w:hAnsi="Times New Roman"/>
          <w:spacing w:val="-2"/>
          <w:sz w:val="24"/>
          <w:szCs w:val="24"/>
        </w:rPr>
        <w:t>анспортного средства Подрядчику</w:t>
      </w:r>
      <w:r w:rsidRPr="00D90F5D">
        <w:rPr>
          <w:rFonts w:ascii="Times New Roman" w:hAnsi="Times New Roman"/>
          <w:spacing w:val="-2"/>
          <w:sz w:val="24"/>
          <w:szCs w:val="24"/>
        </w:rPr>
        <w:t xml:space="preserve"> для выполнения работ по настоящему Договору, а Заказ-наряд - Актом возврата транспортного средства Заказчику и Актом приема-передачи выполненных по настоящему Договору работ.</w:t>
      </w:r>
      <w:r w:rsidR="002F7FB2">
        <w:rPr>
          <w:rFonts w:ascii="Times New Roman" w:hAnsi="Times New Roman"/>
          <w:spacing w:val="-2"/>
          <w:sz w:val="24"/>
          <w:szCs w:val="24"/>
        </w:rPr>
        <w:t xml:space="preserve"> </w:t>
      </w:r>
      <w:r w:rsidR="00BC5ABB">
        <w:rPr>
          <w:rFonts w:ascii="Times New Roman" w:hAnsi="Times New Roman"/>
          <w:spacing w:val="-2"/>
          <w:sz w:val="24"/>
          <w:szCs w:val="24"/>
        </w:rPr>
        <w:t xml:space="preserve"> </w:t>
      </w:r>
    </w:p>
    <w:p w:rsidR="00BC5ABB" w:rsidRDefault="00BC5ABB" w:rsidP="00D876D9">
      <w:pPr>
        <w:pStyle w:val="1"/>
        <w:shd w:val="clear" w:color="auto" w:fill="FFFFFF"/>
        <w:spacing w:line="240" w:lineRule="atLeast"/>
        <w:jc w:val="both"/>
        <w:rPr>
          <w:rFonts w:ascii="Times New Roman" w:hAnsi="Times New Roman"/>
          <w:spacing w:val="-2"/>
          <w:sz w:val="24"/>
          <w:szCs w:val="24"/>
        </w:rPr>
      </w:pPr>
      <w:r>
        <w:rPr>
          <w:rFonts w:ascii="Times New Roman" w:hAnsi="Times New Roman"/>
          <w:spacing w:val="-2"/>
          <w:sz w:val="24"/>
          <w:szCs w:val="24"/>
        </w:rPr>
        <w:t>2.3. Передача Подрядчику запасных частей и расходных материалов</w:t>
      </w:r>
      <w:r w:rsidR="00541501">
        <w:rPr>
          <w:rFonts w:ascii="Times New Roman" w:hAnsi="Times New Roman"/>
          <w:spacing w:val="-2"/>
          <w:sz w:val="24"/>
          <w:szCs w:val="24"/>
        </w:rPr>
        <w:t>, предусмотренных п.2.1.5 Договора</w:t>
      </w:r>
      <w:r>
        <w:rPr>
          <w:rFonts w:ascii="Times New Roman" w:hAnsi="Times New Roman"/>
          <w:spacing w:val="-2"/>
          <w:sz w:val="24"/>
          <w:szCs w:val="24"/>
        </w:rPr>
        <w:t xml:space="preserve"> осуществляется путем подписания Сторонами Акта приема-передачи. </w:t>
      </w:r>
    </w:p>
    <w:p w:rsidR="00D876D9" w:rsidRPr="00D90F5D" w:rsidRDefault="00587EC8" w:rsidP="00D876D9">
      <w:pPr>
        <w:pStyle w:val="1"/>
        <w:shd w:val="clear" w:color="auto" w:fill="FFFFFF"/>
        <w:spacing w:line="240" w:lineRule="atLeast"/>
        <w:jc w:val="both"/>
        <w:rPr>
          <w:rFonts w:ascii="Times New Roman" w:hAnsi="Times New Roman"/>
          <w:spacing w:val="-2"/>
          <w:sz w:val="24"/>
          <w:szCs w:val="24"/>
        </w:rPr>
      </w:pPr>
      <w:r>
        <w:rPr>
          <w:rFonts w:ascii="Times New Roman" w:hAnsi="Times New Roman"/>
          <w:spacing w:val="-2"/>
          <w:sz w:val="24"/>
          <w:szCs w:val="24"/>
        </w:rPr>
        <w:t>2.4</w:t>
      </w:r>
      <w:r w:rsidR="002F7FB2">
        <w:rPr>
          <w:rFonts w:ascii="Times New Roman" w:hAnsi="Times New Roman"/>
          <w:spacing w:val="-2"/>
          <w:sz w:val="24"/>
          <w:szCs w:val="24"/>
        </w:rPr>
        <w:t xml:space="preserve">. Отпуск Подрядчиком запасных частей и материалов, необходимых в процессе эксплуатации транспортного средства в </w:t>
      </w:r>
      <w:r w:rsidR="00232DF9">
        <w:rPr>
          <w:rFonts w:ascii="Times New Roman" w:hAnsi="Times New Roman"/>
          <w:spacing w:val="-2"/>
          <w:sz w:val="24"/>
          <w:szCs w:val="24"/>
        </w:rPr>
        <w:t xml:space="preserve">межремонтный </w:t>
      </w:r>
      <w:r w:rsidR="002F7FB2">
        <w:rPr>
          <w:rFonts w:ascii="Times New Roman" w:hAnsi="Times New Roman"/>
          <w:spacing w:val="-2"/>
          <w:sz w:val="24"/>
          <w:szCs w:val="24"/>
        </w:rPr>
        <w:t>период</w:t>
      </w:r>
      <w:r w:rsidR="00D876D9" w:rsidRPr="00D90F5D">
        <w:rPr>
          <w:rFonts w:ascii="Times New Roman" w:hAnsi="Times New Roman"/>
          <w:spacing w:val="-2"/>
          <w:sz w:val="24"/>
          <w:szCs w:val="24"/>
        </w:rPr>
        <w:t xml:space="preserve"> </w:t>
      </w:r>
      <w:r w:rsidR="002F7FB2">
        <w:rPr>
          <w:rFonts w:ascii="Times New Roman" w:hAnsi="Times New Roman"/>
          <w:spacing w:val="-2"/>
          <w:sz w:val="24"/>
          <w:szCs w:val="24"/>
        </w:rPr>
        <w:t>осуществляется путем п</w:t>
      </w:r>
      <w:r w:rsidR="00951A2A">
        <w:rPr>
          <w:rFonts w:ascii="Times New Roman" w:hAnsi="Times New Roman"/>
          <w:spacing w:val="-2"/>
          <w:sz w:val="24"/>
          <w:szCs w:val="24"/>
        </w:rPr>
        <w:t xml:space="preserve">одписания Сторонами </w:t>
      </w:r>
      <w:r w:rsidR="00232DF9">
        <w:rPr>
          <w:rFonts w:ascii="Times New Roman" w:hAnsi="Times New Roman"/>
          <w:spacing w:val="-2"/>
          <w:sz w:val="24"/>
          <w:szCs w:val="24"/>
        </w:rPr>
        <w:t>товарной накладной</w:t>
      </w:r>
      <w:r w:rsidR="002F7FB2">
        <w:rPr>
          <w:rFonts w:ascii="Times New Roman" w:hAnsi="Times New Roman"/>
          <w:spacing w:val="-2"/>
          <w:sz w:val="24"/>
          <w:szCs w:val="24"/>
        </w:rPr>
        <w:t>.</w:t>
      </w:r>
      <w:r w:rsidR="00D876D9" w:rsidRPr="00D90F5D">
        <w:rPr>
          <w:rFonts w:ascii="Times New Roman" w:hAnsi="Times New Roman"/>
          <w:spacing w:val="-2"/>
          <w:sz w:val="24"/>
          <w:szCs w:val="24"/>
        </w:rPr>
        <w:t xml:space="preserve"> </w:t>
      </w:r>
    </w:p>
    <w:p w:rsidR="00D876D9" w:rsidRPr="00D90F5D" w:rsidRDefault="00D876D9" w:rsidP="00D876D9">
      <w:pPr>
        <w:pStyle w:val="1"/>
        <w:shd w:val="clear" w:color="auto" w:fill="FFFFFF"/>
        <w:spacing w:line="240" w:lineRule="atLeast"/>
        <w:jc w:val="both"/>
        <w:rPr>
          <w:rFonts w:ascii="Times New Roman" w:hAnsi="Times New Roman"/>
          <w:spacing w:val="-2"/>
          <w:sz w:val="24"/>
          <w:szCs w:val="24"/>
        </w:rPr>
      </w:pPr>
    </w:p>
    <w:p w:rsidR="00D876D9" w:rsidRDefault="00D876D9" w:rsidP="00D876D9">
      <w:pPr>
        <w:spacing w:line="240" w:lineRule="atLeast"/>
        <w:ind w:firstLine="0"/>
        <w:jc w:val="center"/>
        <w:outlineLvl w:val="0"/>
        <w:rPr>
          <w:b/>
          <w:sz w:val="24"/>
          <w:szCs w:val="24"/>
        </w:rPr>
      </w:pPr>
      <w:r w:rsidRPr="00D90F5D">
        <w:rPr>
          <w:b/>
          <w:sz w:val="24"/>
          <w:szCs w:val="24"/>
        </w:rPr>
        <w:t>3. Цена и порядок расчетов. Порядок приемки выполненных работ.</w:t>
      </w:r>
      <w:r w:rsidR="00C16E4A">
        <w:rPr>
          <w:b/>
          <w:sz w:val="24"/>
          <w:szCs w:val="24"/>
        </w:rPr>
        <w:t xml:space="preserve">  </w:t>
      </w:r>
    </w:p>
    <w:p w:rsidR="00C16E4A" w:rsidRPr="00D90F5D" w:rsidRDefault="00C16E4A" w:rsidP="00D876D9">
      <w:pPr>
        <w:spacing w:line="240" w:lineRule="atLeast"/>
        <w:ind w:firstLine="0"/>
        <w:jc w:val="center"/>
        <w:outlineLvl w:val="0"/>
        <w:rPr>
          <w:sz w:val="24"/>
          <w:szCs w:val="24"/>
        </w:rPr>
      </w:pPr>
    </w:p>
    <w:p w:rsidR="00D876D9" w:rsidRPr="00D90F5D" w:rsidRDefault="00D876D9" w:rsidP="00D876D9">
      <w:pPr>
        <w:spacing w:line="240" w:lineRule="atLeast"/>
        <w:ind w:firstLine="0"/>
        <w:jc w:val="both"/>
        <w:rPr>
          <w:sz w:val="24"/>
          <w:szCs w:val="24"/>
        </w:rPr>
      </w:pPr>
      <w:r w:rsidRPr="00D90F5D">
        <w:rPr>
          <w:sz w:val="24"/>
          <w:szCs w:val="24"/>
        </w:rPr>
        <w:t>3.1</w:t>
      </w:r>
      <w:r w:rsidR="00E60BC3">
        <w:rPr>
          <w:sz w:val="24"/>
          <w:szCs w:val="24"/>
        </w:rPr>
        <w:t>.</w:t>
      </w:r>
      <w:r w:rsidRPr="00D90F5D">
        <w:rPr>
          <w:sz w:val="24"/>
          <w:szCs w:val="24"/>
        </w:rPr>
        <w:t xml:space="preserve"> Максимальная стоимость работ по договору составляет________________ руб., в </w:t>
      </w:r>
      <w:proofErr w:type="spellStart"/>
      <w:r w:rsidRPr="00D90F5D">
        <w:rPr>
          <w:sz w:val="24"/>
          <w:szCs w:val="24"/>
        </w:rPr>
        <w:t>т.ч</w:t>
      </w:r>
      <w:proofErr w:type="spellEnd"/>
      <w:r w:rsidRPr="00D90F5D">
        <w:rPr>
          <w:sz w:val="24"/>
          <w:szCs w:val="24"/>
        </w:rPr>
        <w:t>. НДС (</w:t>
      </w:r>
      <w:r w:rsidR="0002365B">
        <w:rPr>
          <w:sz w:val="24"/>
          <w:szCs w:val="24"/>
        </w:rPr>
        <w:t>20</w:t>
      </w:r>
      <w:r w:rsidRPr="00D90F5D">
        <w:rPr>
          <w:sz w:val="24"/>
          <w:szCs w:val="24"/>
        </w:rPr>
        <w:t>%)_________ руб.</w:t>
      </w:r>
    </w:p>
    <w:p w:rsidR="00D876D9" w:rsidRPr="00D90F5D" w:rsidRDefault="00D876D9" w:rsidP="00D876D9">
      <w:pPr>
        <w:spacing w:line="240" w:lineRule="atLeast"/>
        <w:ind w:firstLine="0"/>
        <w:jc w:val="both"/>
        <w:rPr>
          <w:sz w:val="24"/>
          <w:szCs w:val="24"/>
        </w:rPr>
      </w:pPr>
      <w:r w:rsidRPr="00D90F5D">
        <w:rPr>
          <w:sz w:val="24"/>
          <w:szCs w:val="24"/>
        </w:rPr>
        <w:t>3.2. Для рас</w:t>
      </w:r>
      <w:r w:rsidR="00685FB3">
        <w:rPr>
          <w:sz w:val="24"/>
          <w:szCs w:val="24"/>
        </w:rPr>
        <w:t>чета стоимости работ Подрядчик</w:t>
      </w:r>
      <w:r w:rsidRPr="00D90F5D">
        <w:rPr>
          <w:sz w:val="24"/>
          <w:szCs w:val="24"/>
        </w:rPr>
        <w:t xml:space="preserve"> использует нормы времени, определенные заводом-изготовителем, указанные в программах (каталогах)______.</w:t>
      </w:r>
    </w:p>
    <w:p w:rsidR="00D876D9" w:rsidRPr="00D90F5D" w:rsidRDefault="00D876D9" w:rsidP="00D876D9">
      <w:pPr>
        <w:spacing w:line="240" w:lineRule="atLeast"/>
        <w:ind w:firstLine="0"/>
        <w:jc w:val="both"/>
        <w:rPr>
          <w:sz w:val="24"/>
          <w:szCs w:val="24"/>
        </w:rPr>
      </w:pPr>
      <w:r w:rsidRPr="00D90F5D">
        <w:rPr>
          <w:sz w:val="24"/>
          <w:szCs w:val="24"/>
        </w:rPr>
        <w:lastRenderedPageBreak/>
        <w:t xml:space="preserve">Стоимость работ по ремонту и техническому обслуживанию </w:t>
      </w:r>
      <w:r w:rsidR="001944FB">
        <w:rPr>
          <w:sz w:val="24"/>
          <w:szCs w:val="24"/>
        </w:rPr>
        <w:t>транспортных средств</w:t>
      </w:r>
      <w:r w:rsidRPr="00D90F5D">
        <w:rPr>
          <w:sz w:val="24"/>
          <w:szCs w:val="24"/>
        </w:rPr>
        <w:t xml:space="preserve">, запасных частей и материалов </w:t>
      </w:r>
      <w:r w:rsidRPr="00D90F5D">
        <w:rPr>
          <w:snapToGrid/>
          <w:sz w:val="24"/>
          <w:szCs w:val="24"/>
        </w:rPr>
        <w:t xml:space="preserve">содержится в </w:t>
      </w:r>
      <w:r>
        <w:rPr>
          <w:snapToGrid/>
          <w:sz w:val="24"/>
          <w:szCs w:val="24"/>
        </w:rPr>
        <w:t>Прейскуранте цен (</w:t>
      </w:r>
      <w:r w:rsidRPr="00D90F5D">
        <w:rPr>
          <w:snapToGrid/>
          <w:sz w:val="24"/>
          <w:szCs w:val="24"/>
        </w:rPr>
        <w:t>Приложени</w:t>
      </w:r>
      <w:r>
        <w:rPr>
          <w:snapToGrid/>
          <w:sz w:val="24"/>
          <w:szCs w:val="24"/>
        </w:rPr>
        <w:t>е</w:t>
      </w:r>
      <w:r w:rsidRPr="00D90F5D">
        <w:rPr>
          <w:snapToGrid/>
          <w:sz w:val="24"/>
          <w:szCs w:val="24"/>
        </w:rPr>
        <w:t xml:space="preserve"> №</w:t>
      </w:r>
      <w:r>
        <w:rPr>
          <w:snapToGrid/>
          <w:sz w:val="24"/>
          <w:szCs w:val="24"/>
        </w:rPr>
        <w:t xml:space="preserve"> 2</w:t>
      </w:r>
      <w:r w:rsidRPr="00D90F5D">
        <w:rPr>
          <w:snapToGrid/>
          <w:sz w:val="24"/>
          <w:szCs w:val="24"/>
        </w:rPr>
        <w:t xml:space="preserve"> к настоящему Договору, являюще</w:t>
      </w:r>
      <w:r>
        <w:rPr>
          <w:snapToGrid/>
          <w:sz w:val="24"/>
          <w:szCs w:val="24"/>
        </w:rPr>
        <w:t>е</w:t>
      </w:r>
      <w:r w:rsidRPr="00D90F5D">
        <w:rPr>
          <w:snapToGrid/>
          <w:sz w:val="24"/>
          <w:szCs w:val="24"/>
        </w:rPr>
        <w:t>ся его неотъемлемой частью</w:t>
      </w:r>
      <w:r>
        <w:rPr>
          <w:snapToGrid/>
          <w:sz w:val="24"/>
          <w:szCs w:val="24"/>
        </w:rPr>
        <w:t>).</w:t>
      </w:r>
    </w:p>
    <w:p w:rsidR="007D7474" w:rsidRPr="007D7474" w:rsidRDefault="00D876D9" w:rsidP="00D876D9">
      <w:pPr>
        <w:spacing w:line="240" w:lineRule="atLeast"/>
        <w:ind w:firstLine="0"/>
        <w:jc w:val="both"/>
        <w:rPr>
          <w:sz w:val="24"/>
          <w:szCs w:val="24"/>
        </w:rPr>
      </w:pPr>
      <w:r w:rsidRPr="00D90F5D">
        <w:rPr>
          <w:sz w:val="24"/>
          <w:szCs w:val="24"/>
        </w:rPr>
        <w:t xml:space="preserve">Изменение </w:t>
      </w:r>
      <w:r>
        <w:rPr>
          <w:sz w:val="24"/>
          <w:szCs w:val="24"/>
        </w:rPr>
        <w:t>П</w:t>
      </w:r>
      <w:r w:rsidRPr="00D90F5D">
        <w:rPr>
          <w:sz w:val="24"/>
          <w:szCs w:val="24"/>
        </w:rPr>
        <w:t xml:space="preserve">рейскуранта цен возможно только после подписания Сторонами дополнительного соглашения к настоящему Договору с приложением к нему нового </w:t>
      </w:r>
      <w:r>
        <w:rPr>
          <w:sz w:val="24"/>
          <w:szCs w:val="24"/>
        </w:rPr>
        <w:t>П</w:t>
      </w:r>
      <w:r w:rsidRPr="00D90F5D">
        <w:rPr>
          <w:sz w:val="24"/>
          <w:szCs w:val="24"/>
        </w:rPr>
        <w:t>рейскуранта.</w:t>
      </w:r>
    </w:p>
    <w:p w:rsidR="00D876D9" w:rsidRPr="00D90F5D" w:rsidRDefault="00D876D9" w:rsidP="00D876D9">
      <w:pPr>
        <w:spacing w:line="240" w:lineRule="atLeast"/>
        <w:ind w:firstLine="0"/>
        <w:jc w:val="both"/>
        <w:rPr>
          <w:sz w:val="24"/>
          <w:szCs w:val="24"/>
        </w:rPr>
      </w:pPr>
      <w:r w:rsidRPr="00D90F5D">
        <w:rPr>
          <w:sz w:val="24"/>
          <w:szCs w:val="24"/>
        </w:rPr>
        <w:t>3.3</w:t>
      </w:r>
      <w:r w:rsidR="00E60BC3">
        <w:rPr>
          <w:sz w:val="24"/>
          <w:szCs w:val="24"/>
        </w:rPr>
        <w:t>.</w:t>
      </w:r>
      <w:r w:rsidRPr="00D90F5D">
        <w:rPr>
          <w:sz w:val="24"/>
          <w:szCs w:val="24"/>
        </w:rPr>
        <w:t xml:space="preserve"> Стоимость выполненных работ и запасных частей, использованных при выполнении работ, устанавливается в </w:t>
      </w:r>
      <w:proofErr w:type="gramStart"/>
      <w:r w:rsidRPr="00D90F5D">
        <w:rPr>
          <w:sz w:val="24"/>
          <w:szCs w:val="24"/>
        </w:rPr>
        <w:t>Заказ-наряде</w:t>
      </w:r>
      <w:proofErr w:type="gramEnd"/>
      <w:r w:rsidRPr="00D90F5D">
        <w:rPr>
          <w:sz w:val="24"/>
          <w:szCs w:val="24"/>
        </w:rPr>
        <w:t>, подписываемом Сторонами по факту выполнения работ</w:t>
      </w:r>
      <w:r w:rsidR="00DF7448">
        <w:rPr>
          <w:sz w:val="24"/>
          <w:szCs w:val="24"/>
        </w:rPr>
        <w:t>.</w:t>
      </w:r>
    </w:p>
    <w:p w:rsidR="00D876D9" w:rsidRPr="00D90F5D" w:rsidRDefault="00D876D9" w:rsidP="00D876D9">
      <w:pPr>
        <w:spacing w:line="240" w:lineRule="atLeast"/>
        <w:ind w:firstLine="0"/>
        <w:jc w:val="both"/>
        <w:rPr>
          <w:sz w:val="24"/>
          <w:szCs w:val="24"/>
        </w:rPr>
      </w:pPr>
      <w:r w:rsidRPr="00D90F5D">
        <w:rPr>
          <w:sz w:val="24"/>
          <w:szCs w:val="24"/>
        </w:rPr>
        <w:t>3.4</w:t>
      </w:r>
      <w:r w:rsidR="00E60BC3">
        <w:rPr>
          <w:sz w:val="24"/>
          <w:szCs w:val="24"/>
        </w:rPr>
        <w:t>.</w:t>
      </w:r>
      <w:r w:rsidRPr="00D90F5D">
        <w:rPr>
          <w:sz w:val="24"/>
          <w:szCs w:val="24"/>
        </w:rPr>
        <w:t xml:space="preserve"> По оконча</w:t>
      </w:r>
      <w:r w:rsidR="00685FB3">
        <w:rPr>
          <w:sz w:val="24"/>
          <w:szCs w:val="24"/>
        </w:rPr>
        <w:t>нии выполнения работ Подрядчик</w:t>
      </w:r>
      <w:r w:rsidRPr="00D90F5D">
        <w:rPr>
          <w:sz w:val="24"/>
          <w:szCs w:val="24"/>
        </w:rPr>
        <w:t xml:space="preserve"> уведомляет о выполнении работ Заказчика. Заказчик в сро</w:t>
      </w:r>
      <w:r w:rsidR="00D11C9C">
        <w:rPr>
          <w:sz w:val="24"/>
          <w:szCs w:val="24"/>
        </w:rPr>
        <w:t>к не позднее 2 (двух) рабочих</w:t>
      </w:r>
      <w:r w:rsidRPr="00D90F5D">
        <w:rPr>
          <w:sz w:val="24"/>
          <w:szCs w:val="24"/>
        </w:rPr>
        <w:t xml:space="preserve"> дней с даты уведомления об окончании выполнения работ обязан </w:t>
      </w:r>
      <w:r w:rsidR="00685FB3">
        <w:rPr>
          <w:sz w:val="24"/>
          <w:szCs w:val="24"/>
        </w:rPr>
        <w:t>принять выполненные Подрядчиком</w:t>
      </w:r>
      <w:r w:rsidRPr="00D90F5D">
        <w:rPr>
          <w:sz w:val="24"/>
          <w:szCs w:val="24"/>
        </w:rPr>
        <w:t xml:space="preserve"> работы и транспортное средство путем подписания </w:t>
      </w:r>
      <w:proofErr w:type="gramStart"/>
      <w:r w:rsidRPr="00D90F5D">
        <w:rPr>
          <w:sz w:val="24"/>
          <w:szCs w:val="24"/>
        </w:rPr>
        <w:t>Заказ-наряда</w:t>
      </w:r>
      <w:proofErr w:type="gramEnd"/>
      <w:r w:rsidRPr="00D90F5D">
        <w:rPr>
          <w:sz w:val="24"/>
          <w:szCs w:val="24"/>
        </w:rPr>
        <w:t>.</w:t>
      </w:r>
    </w:p>
    <w:p w:rsidR="00D876D9" w:rsidRDefault="00D876D9" w:rsidP="00D876D9">
      <w:pPr>
        <w:spacing w:line="240" w:lineRule="atLeast"/>
        <w:ind w:firstLine="0"/>
        <w:jc w:val="both"/>
        <w:rPr>
          <w:sz w:val="24"/>
          <w:szCs w:val="24"/>
        </w:rPr>
      </w:pPr>
      <w:r w:rsidRPr="00D90F5D">
        <w:rPr>
          <w:sz w:val="24"/>
          <w:szCs w:val="24"/>
        </w:rPr>
        <w:t xml:space="preserve">С момента подписания Заказчиком </w:t>
      </w:r>
      <w:proofErr w:type="gramStart"/>
      <w:r w:rsidRPr="00D90F5D">
        <w:rPr>
          <w:sz w:val="24"/>
          <w:szCs w:val="24"/>
        </w:rPr>
        <w:t>Заказ-наряда</w:t>
      </w:r>
      <w:proofErr w:type="gramEnd"/>
      <w:r w:rsidRPr="00D90F5D">
        <w:rPr>
          <w:sz w:val="24"/>
          <w:szCs w:val="24"/>
        </w:rPr>
        <w:t xml:space="preserve"> работы считаются принятыми Заказчиком в полном объеме. В с</w:t>
      </w:r>
      <w:r w:rsidR="00DF7448">
        <w:rPr>
          <w:sz w:val="24"/>
          <w:szCs w:val="24"/>
        </w:rPr>
        <w:t>лучае не подписания</w:t>
      </w:r>
      <w:r w:rsidRPr="00D90F5D">
        <w:rPr>
          <w:sz w:val="24"/>
          <w:szCs w:val="24"/>
        </w:rPr>
        <w:t xml:space="preserve">/уклонения от подписания Заказчиком </w:t>
      </w:r>
      <w:proofErr w:type="gramStart"/>
      <w:r w:rsidRPr="00D90F5D">
        <w:rPr>
          <w:sz w:val="24"/>
          <w:szCs w:val="24"/>
        </w:rPr>
        <w:t>Заказ-наряда</w:t>
      </w:r>
      <w:proofErr w:type="gramEnd"/>
      <w:r w:rsidRPr="00D90F5D">
        <w:rPr>
          <w:sz w:val="24"/>
          <w:szCs w:val="24"/>
        </w:rPr>
        <w:t xml:space="preserve"> при фактическом принятии транспортного средства по окончании работ и не предъявления в момент принятия транспортного средства претензий к качеству и объему выполненных работ, работы считаются принятыми Заказчиком в полном объеме в день фактического принятия транспортного средства.</w:t>
      </w:r>
      <w:r w:rsidR="005B1C87">
        <w:rPr>
          <w:sz w:val="24"/>
          <w:szCs w:val="24"/>
        </w:rPr>
        <w:t xml:space="preserve">  </w:t>
      </w:r>
    </w:p>
    <w:p w:rsidR="005B1C87" w:rsidRDefault="005B1C87" w:rsidP="005B1C87">
      <w:pPr>
        <w:spacing w:line="240" w:lineRule="atLeast"/>
        <w:ind w:firstLine="0"/>
        <w:jc w:val="both"/>
        <w:rPr>
          <w:sz w:val="24"/>
          <w:szCs w:val="24"/>
        </w:rPr>
      </w:pPr>
      <w:r>
        <w:rPr>
          <w:sz w:val="24"/>
          <w:szCs w:val="24"/>
        </w:rPr>
        <w:t>3.4.1. Получение и выдача транспортного сред</w:t>
      </w:r>
      <w:r w:rsidR="00685FB3">
        <w:rPr>
          <w:sz w:val="24"/>
          <w:szCs w:val="24"/>
        </w:rPr>
        <w:t>ства при завершении Подрядчиком</w:t>
      </w:r>
      <w:r>
        <w:rPr>
          <w:sz w:val="24"/>
          <w:szCs w:val="24"/>
        </w:rPr>
        <w:t xml:space="preserve"> технического обслуживания или ремонта, </w:t>
      </w:r>
      <w:r w:rsidRPr="00D90F5D">
        <w:rPr>
          <w:sz w:val="24"/>
          <w:szCs w:val="24"/>
        </w:rPr>
        <w:t>пр</w:t>
      </w:r>
      <w:r w:rsidR="003D1E70">
        <w:rPr>
          <w:sz w:val="24"/>
          <w:szCs w:val="24"/>
        </w:rPr>
        <w:t>оизводится по месту нахождения Р</w:t>
      </w:r>
      <w:r w:rsidRPr="00D90F5D">
        <w:rPr>
          <w:sz w:val="24"/>
          <w:szCs w:val="24"/>
        </w:rPr>
        <w:t>е</w:t>
      </w:r>
      <w:r w:rsidR="003D1E70">
        <w:rPr>
          <w:sz w:val="24"/>
          <w:szCs w:val="24"/>
        </w:rPr>
        <w:t>монтно-п</w:t>
      </w:r>
      <w:r w:rsidR="00685FB3">
        <w:rPr>
          <w:sz w:val="24"/>
          <w:szCs w:val="24"/>
        </w:rPr>
        <w:t>роизводственной базы Подрядчика</w:t>
      </w:r>
      <w:r w:rsidRPr="00D90F5D">
        <w:rPr>
          <w:sz w:val="24"/>
          <w:szCs w:val="24"/>
        </w:rPr>
        <w:t>.</w:t>
      </w:r>
      <w:r>
        <w:rPr>
          <w:sz w:val="24"/>
          <w:szCs w:val="24"/>
        </w:rPr>
        <w:t xml:space="preserve"> </w:t>
      </w:r>
      <w:r w:rsidR="00515AFA">
        <w:rPr>
          <w:sz w:val="24"/>
          <w:szCs w:val="24"/>
        </w:rPr>
        <w:t xml:space="preserve">   </w:t>
      </w:r>
    </w:p>
    <w:p w:rsidR="00515AFA" w:rsidRDefault="00515AFA" w:rsidP="005B1C87">
      <w:pPr>
        <w:spacing w:line="240" w:lineRule="atLeast"/>
        <w:ind w:firstLine="0"/>
        <w:jc w:val="both"/>
        <w:rPr>
          <w:sz w:val="24"/>
          <w:szCs w:val="24"/>
        </w:rPr>
      </w:pPr>
      <w:r>
        <w:rPr>
          <w:sz w:val="24"/>
          <w:szCs w:val="24"/>
        </w:rPr>
        <w:t xml:space="preserve">3.4.2. Получение и выдача запасных частей и материалов, </w:t>
      </w:r>
      <w:r w:rsidRPr="00DD30FC">
        <w:rPr>
          <w:sz w:val="24"/>
          <w:szCs w:val="24"/>
        </w:rPr>
        <w:t>необходимых в процессе эксплуатации транспортного средства в межремонтный период</w:t>
      </w:r>
      <w:r w:rsidR="003D1E70">
        <w:rPr>
          <w:sz w:val="24"/>
          <w:szCs w:val="24"/>
        </w:rPr>
        <w:t>,</w:t>
      </w:r>
      <w:r>
        <w:rPr>
          <w:sz w:val="24"/>
          <w:szCs w:val="24"/>
        </w:rPr>
        <w:t xml:space="preserve"> </w:t>
      </w:r>
      <w:r w:rsidRPr="00D90F5D">
        <w:rPr>
          <w:sz w:val="24"/>
          <w:szCs w:val="24"/>
        </w:rPr>
        <w:t>пр</w:t>
      </w:r>
      <w:r w:rsidR="005529CB">
        <w:rPr>
          <w:sz w:val="24"/>
          <w:szCs w:val="24"/>
        </w:rPr>
        <w:t>оизводится по месту нахождения Р</w:t>
      </w:r>
      <w:r w:rsidRPr="00D90F5D">
        <w:rPr>
          <w:sz w:val="24"/>
          <w:szCs w:val="24"/>
        </w:rPr>
        <w:t>е</w:t>
      </w:r>
      <w:r w:rsidR="00685FB3">
        <w:rPr>
          <w:sz w:val="24"/>
          <w:szCs w:val="24"/>
        </w:rPr>
        <w:t>монтно-производственной базы Подрядчика</w:t>
      </w:r>
      <w:r w:rsidRPr="00D90F5D">
        <w:rPr>
          <w:sz w:val="24"/>
          <w:szCs w:val="24"/>
        </w:rPr>
        <w:t>.</w:t>
      </w:r>
      <w:r>
        <w:rPr>
          <w:sz w:val="24"/>
          <w:szCs w:val="24"/>
        </w:rPr>
        <w:t xml:space="preserve">    </w:t>
      </w:r>
    </w:p>
    <w:p w:rsidR="00515AFA" w:rsidRDefault="003D1E70" w:rsidP="00515AFA">
      <w:pPr>
        <w:spacing w:line="240" w:lineRule="atLeast"/>
        <w:ind w:firstLine="0"/>
        <w:jc w:val="both"/>
        <w:rPr>
          <w:sz w:val="24"/>
          <w:szCs w:val="24"/>
        </w:rPr>
      </w:pPr>
      <w:r>
        <w:rPr>
          <w:sz w:val="24"/>
          <w:szCs w:val="24"/>
        </w:rPr>
        <w:t>3.4.3</w:t>
      </w:r>
      <w:r w:rsidR="00515AFA">
        <w:rPr>
          <w:sz w:val="24"/>
          <w:szCs w:val="24"/>
        </w:rPr>
        <w:t xml:space="preserve">. Установку запасных частей и материалов, </w:t>
      </w:r>
      <w:r w:rsidR="00515AFA" w:rsidRPr="00DD30FC">
        <w:rPr>
          <w:sz w:val="24"/>
          <w:szCs w:val="24"/>
        </w:rPr>
        <w:t>необходимых в процессе эксплуатации транспортного средства в межремонтный период</w:t>
      </w:r>
      <w:r w:rsidR="00515AFA">
        <w:rPr>
          <w:sz w:val="24"/>
          <w:szCs w:val="24"/>
        </w:rPr>
        <w:t>, Заказчик осуществляет самостоятельно.</w:t>
      </w:r>
    </w:p>
    <w:p w:rsidR="001719CA" w:rsidRPr="00DF7448" w:rsidRDefault="00DF7448" w:rsidP="001719CA">
      <w:pPr>
        <w:spacing w:line="240" w:lineRule="atLeast"/>
        <w:ind w:firstLine="0"/>
        <w:jc w:val="both"/>
        <w:rPr>
          <w:sz w:val="24"/>
          <w:szCs w:val="24"/>
        </w:rPr>
      </w:pPr>
      <w:r>
        <w:rPr>
          <w:sz w:val="24"/>
          <w:szCs w:val="24"/>
        </w:rPr>
        <w:t>3.5</w:t>
      </w:r>
      <w:r w:rsidR="003F3484">
        <w:rPr>
          <w:sz w:val="24"/>
          <w:szCs w:val="24"/>
        </w:rPr>
        <w:t>.</w:t>
      </w:r>
      <w:r w:rsidR="001719CA" w:rsidRPr="00DF7448">
        <w:rPr>
          <w:sz w:val="24"/>
          <w:szCs w:val="24"/>
        </w:rPr>
        <w:t xml:space="preserve"> Стоимость работ по ремонту </w:t>
      </w:r>
      <w:r w:rsidR="001944FB">
        <w:rPr>
          <w:sz w:val="24"/>
          <w:szCs w:val="24"/>
        </w:rPr>
        <w:t>транспортных средств</w:t>
      </w:r>
      <w:r>
        <w:rPr>
          <w:sz w:val="24"/>
          <w:szCs w:val="24"/>
        </w:rPr>
        <w:t>,</w:t>
      </w:r>
      <w:r w:rsidR="001719CA" w:rsidRPr="00DF7448">
        <w:rPr>
          <w:sz w:val="24"/>
          <w:szCs w:val="24"/>
        </w:rPr>
        <w:t xml:space="preserve"> запасных частей и материалов согласно п. 1.4 </w:t>
      </w:r>
      <w:r w:rsidR="001719CA" w:rsidRPr="00DF7448">
        <w:rPr>
          <w:snapToGrid/>
          <w:sz w:val="24"/>
          <w:szCs w:val="24"/>
        </w:rPr>
        <w:t>содержится в Прейскуранте цен (Приложение № 3 к настоящему Договору, являющееся его неотъемлемой частью).</w:t>
      </w:r>
    </w:p>
    <w:p w:rsidR="00D876D9" w:rsidRPr="00D90F5D" w:rsidRDefault="001719CA" w:rsidP="00D876D9">
      <w:pPr>
        <w:spacing w:line="240" w:lineRule="atLeast"/>
        <w:ind w:firstLine="0"/>
        <w:jc w:val="both"/>
        <w:rPr>
          <w:sz w:val="24"/>
          <w:szCs w:val="24"/>
        </w:rPr>
      </w:pPr>
      <w:r>
        <w:rPr>
          <w:sz w:val="24"/>
          <w:szCs w:val="24"/>
        </w:rPr>
        <w:t>3.7</w:t>
      </w:r>
      <w:r w:rsidR="003F3484">
        <w:rPr>
          <w:sz w:val="24"/>
          <w:szCs w:val="24"/>
        </w:rPr>
        <w:t>.</w:t>
      </w:r>
      <w:r w:rsidR="00685FB3">
        <w:rPr>
          <w:sz w:val="24"/>
          <w:szCs w:val="24"/>
        </w:rPr>
        <w:t xml:space="preserve"> Подрядчик</w:t>
      </w:r>
      <w:r w:rsidR="00D876D9" w:rsidRPr="00D90F5D">
        <w:rPr>
          <w:sz w:val="24"/>
          <w:szCs w:val="24"/>
        </w:rPr>
        <w:t xml:space="preserve"> обязуется выставить Зака</w:t>
      </w:r>
      <w:r w:rsidR="00DF7448">
        <w:rPr>
          <w:sz w:val="24"/>
          <w:szCs w:val="24"/>
        </w:rPr>
        <w:t>зчику счет-фактуру не позднее 5-ти</w:t>
      </w:r>
      <w:r w:rsidR="00D876D9" w:rsidRPr="00D90F5D">
        <w:rPr>
          <w:sz w:val="24"/>
          <w:szCs w:val="24"/>
        </w:rPr>
        <w:t xml:space="preserve"> календарных дней со дня подписания Сторонами </w:t>
      </w:r>
      <w:proofErr w:type="gramStart"/>
      <w:r w:rsidR="00D876D9" w:rsidRPr="00D90F5D">
        <w:rPr>
          <w:sz w:val="24"/>
          <w:szCs w:val="24"/>
        </w:rPr>
        <w:t>Заказ-наряда</w:t>
      </w:r>
      <w:proofErr w:type="gramEnd"/>
      <w:r w:rsidR="008D391E">
        <w:rPr>
          <w:sz w:val="24"/>
          <w:szCs w:val="24"/>
        </w:rPr>
        <w:t xml:space="preserve"> или товарной накладной</w:t>
      </w:r>
    </w:p>
    <w:p w:rsidR="00D876D9" w:rsidRPr="00D90F5D" w:rsidRDefault="001719CA" w:rsidP="00D876D9">
      <w:pPr>
        <w:spacing w:line="240" w:lineRule="atLeast"/>
        <w:ind w:firstLine="0"/>
        <w:jc w:val="both"/>
        <w:rPr>
          <w:sz w:val="24"/>
          <w:szCs w:val="24"/>
        </w:rPr>
      </w:pPr>
      <w:r>
        <w:rPr>
          <w:sz w:val="24"/>
          <w:szCs w:val="24"/>
        </w:rPr>
        <w:t>3.8</w:t>
      </w:r>
      <w:r w:rsidR="003F3484">
        <w:rPr>
          <w:sz w:val="24"/>
          <w:szCs w:val="24"/>
        </w:rPr>
        <w:t>.</w:t>
      </w:r>
      <w:r w:rsidR="00D876D9" w:rsidRPr="00D90F5D">
        <w:rPr>
          <w:sz w:val="24"/>
          <w:szCs w:val="24"/>
        </w:rPr>
        <w:t xml:space="preserve"> Оплата по настоящему Д</w:t>
      </w:r>
      <w:r w:rsidR="00AD3011">
        <w:rPr>
          <w:sz w:val="24"/>
          <w:szCs w:val="24"/>
        </w:rPr>
        <w:t xml:space="preserve">оговору </w:t>
      </w:r>
      <w:r w:rsidR="00AD3011" w:rsidRPr="003A3983">
        <w:rPr>
          <w:sz w:val="24"/>
          <w:szCs w:val="24"/>
        </w:rPr>
        <w:t xml:space="preserve">осуществляется </w:t>
      </w:r>
      <w:r w:rsidR="0002365B" w:rsidRPr="00375C9F">
        <w:rPr>
          <w:sz w:val="24"/>
          <w:szCs w:val="24"/>
        </w:rPr>
        <w:t>не ранее 45 календарных дней и не позднее 60 календарных дней</w:t>
      </w:r>
      <w:r w:rsidR="00D876D9" w:rsidRPr="00D90F5D">
        <w:rPr>
          <w:sz w:val="24"/>
          <w:szCs w:val="24"/>
        </w:rPr>
        <w:t xml:space="preserve"> с момента подписания Сторонами </w:t>
      </w:r>
      <w:proofErr w:type="gramStart"/>
      <w:r w:rsidR="00D876D9" w:rsidRPr="00D90F5D">
        <w:rPr>
          <w:sz w:val="24"/>
          <w:szCs w:val="24"/>
        </w:rPr>
        <w:t>Заказ-наряда</w:t>
      </w:r>
      <w:proofErr w:type="gramEnd"/>
      <w:r w:rsidR="008D391E">
        <w:rPr>
          <w:sz w:val="24"/>
          <w:szCs w:val="24"/>
        </w:rPr>
        <w:t xml:space="preserve"> или товарной накладной</w:t>
      </w:r>
      <w:r w:rsidR="00F7689E">
        <w:rPr>
          <w:sz w:val="24"/>
          <w:szCs w:val="24"/>
        </w:rPr>
        <w:t xml:space="preserve"> и предоставления счета-фактуры</w:t>
      </w:r>
      <w:r w:rsidR="00D876D9" w:rsidRPr="00D90F5D">
        <w:rPr>
          <w:sz w:val="24"/>
          <w:szCs w:val="24"/>
        </w:rPr>
        <w:t xml:space="preserve"> в соответствии с условиями настоящего Договора.</w:t>
      </w:r>
    </w:p>
    <w:p w:rsidR="00D876D9" w:rsidRPr="00D90F5D" w:rsidRDefault="00F7689E" w:rsidP="00D876D9">
      <w:pPr>
        <w:spacing w:line="240" w:lineRule="atLeast"/>
        <w:ind w:firstLine="0"/>
        <w:jc w:val="both"/>
        <w:rPr>
          <w:sz w:val="24"/>
          <w:szCs w:val="24"/>
        </w:rPr>
      </w:pPr>
      <w:r>
        <w:rPr>
          <w:sz w:val="24"/>
          <w:szCs w:val="24"/>
        </w:rPr>
        <w:t>3.9</w:t>
      </w:r>
      <w:r w:rsidR="003F3484">
        <w:rPr>
          <w:sz w:val="24"/>
          <w:szCs w:val="24"/>
        </w:rPr>
        <w:t>.</w:t>
      </w:r>
      <w:r w:rsidR="00D876D9" w:rsidRPr="00D90F5D">
        <w:rPr>
          <w:sz w:val="24"/>
          <w:szCs w:val="24"/>
        </w:rPr>
        <w:t xml:space="preserve"> Оплата производится путем безналичного перечисления 100% стоимости работ на основании Заказа-наряда</w:t>
      </w:r>
      <w:r w:rsidR="008D391E">
        <w:rPr>
          <w:sz w:val="24"/>
          <w:szCs w:val="24"/>
        </w:rPr>
        <w:t xml:space="preserve"> или товарной накладной</w:t>
      </w:r>
      <w:r w:rsidR="00D876D9" w:rsidRPr="00D90F5D">
        <w:rPr>
          <w:sz w:val="24"/>
          <w:szCs w:val="24"/>
        </w:rPr>
        <w:t>, счета и счета-факту</w:t>
      </w:r>
      <w:r w:rsidR="00685FB3">
        <w:rPr>
          <w:sz w:val="24"/>
          <w:szCs w:val="24"/>
        </w:rPr>
        <w:t>ры на расчетный счет Подрядчика</w:t>
      </w:r>
      <w:r w:rsidR="00D876D9" w:rsidRPr="00D90F5D">
        <w:rPr>
          <w:sz w:val="24"/>
          <w:szCs w:val="24"/>
        </w:rPr>
        <w:t xml:space="preserve">, указанный в реквизитах счета. Датой оплаты считается </w:t>
      </w:r>
      <w:r>
        <w:rPr>
          <w:sz w:val="24"/>
          <w:szCs w:val="24"/>
        </w:rPr>
        <w:t>дата списания</w:t>
      </w:r>
      <w:r w:rsidR="00D876D9" w:rsidRPr="00D90F5D">
        <w:rPr>
          <w:sz w:val="24"/>
          <w:szCs w:val="24"/>
        </w:rPr>
        <w:t xml:space="preserve"> денежных сре</w:t>
      </w:r>
      <w:proofErr w:type="gramStart"/>
      <w:r w:rsidR="00D876D9" w:rsidRPr="00D90F5D">
        <w:rPr>
          <w:sz w:val="24"/>
          <w:szCs w:val="24"/>
        </w:rPr>
        <w:t>дств с р</w:t>
      </w:r>
      <w:proofErr w:type="gramEnd"/>
      <w:r w:rsidR="00D876D9" w:rsidRPr="00D90F5D">
        <w:rPr>
          <w:sz w:val="24"/>
          <w:szCs w:val="24"/>
        </w:rPr>
        <w:t>асчетного счета Заказчика.</w:t>
      </w:r>
    </w:p>
    <w:p w:rsidR="00D876D9" w:rsidRPr="00D90F5D" w:rsidRDefault="00D876D9" w:rsidP="00D876D9">
      <w:pPr>
        <w:spacing w:line="240" w:lineRule="atLeast"/>
        <w:ind w:firstLine="0"/>
        <w:jc w:val="both"/>
        <w:rPr>
          <w:sz w:val="24"/>
          <w:szCs w:val="24"/>
        </w:rPr>
      </w:pPr>
    </w:p>
    <w:p w:rsidR="00D876D9" w:rsidRDefault="00D876D9" w:rsidP="00D876D9">
      <w:pPr>
        <w:pStyle w:val="ae"/>
        <w:spacing w:after="0" w:line="240" w:lineRule="auto"/>
        <w:ind w:left="360"/>
        <w:jc w:val="center"/>
        <w:rPr>
          <w:rFonts w:ascii="Times New Roman" w:hAnsi="Times New Roman"/>
          <w:b/>
          <w:sz w:val="24"/>
          <w:szCs w:val="24"/>
        </w:rPr>
      </w:pPr>
      <w:r w:rsidRPr="00D90F5D">
        <w:rPr>
          <w:rFonts w:ascii="Times New Roman" w:hAnsi="Times New Roman"/>
          <w:b/>
          <w:sz w:val="24"/>
          <w:szCs w:val="24"/>
        </w:rPr>
        <w:t>4. Ответственность сторон</w:t>
      </w:r>
      <w:r w:rsidR="00C16E4A">
        <w:rPr>
          <w:rFonts w:ascii="Times New Roman" w:hAnsi="Times New Roman"/>
          <w:b/>
          <w:sz w:val="24"/>
          <w:szCs w:val="24"/>
        </w:rPr>
        <w:t xml:space="preserve">   </w:t>
      </w:r>
    </w:p>
    <w:p w:rsidR="00C16E4A" w:rsidRPr="00D90F5D" w:rsidRDefault="00C16E4A" w:rsidP="00D876D9">
      <w:pPr>
        <w:pStyle w:val="ae"/>
        <w:spacing w:after="0" w:line="240" w:lineRule="auto"/>
        <w:ind w:left="360"/>
        <w:jc w:val="center"/>
        <w:rPr>
          <w:rFonts w:ascii="Times New Roman" w:hAnsi="Times New Roman"/>
          <w:b/>
          <w:sz w:val="24"/>
          <w:szCs w:val="24"/>
        </w:rPr>
      </w:pPr>
    </w:p>
    <w:p w:rsidR="00D876D9" w:rsidRPr="00D90F5D" w:rsidRDefault="00D876D9" w:rsidP="00D876D9">
      <w:pPr>
        <w:widowControl/>
        <w:autoSpaceDE w:val="0"/>
        <w:autoSpaceDN w:val="0"/>
        <w:adjustRightInd w:val="0"/>
        <w:spacing w:line="240" w:lineRule="auto"/>
        <w:ind w:firstLine="0"/>
        <w:jc w:val="both"/>
        <w:rPr>
          <w:bCs/>
          <w:snapToGrid/>
          <w:sz w:val="24"/>
          <w:szCs w:val="24"/>
        </w:rPr>
      </w:pPr>
      <w:r w:rsidRPr="00D90F5D">
        <w:rPr>
          <w:bCs/>
          <w:snapToGrid/>
          <w:sz w:val="24"/>
          <w:szCs w:val="24"/>
        </w:rPr>
        <w:t>4.1</w:t>
      </w:r>
      <w:r w:rsidR="00953139">
        <w:rPr>
          <w:bCs/>
          <w:snapToGrid/>
          <w:sz w:val="24"/>
          <w:szCs w:val="24"/>
        </w:rPr>
        <w:t>.</w:t>
      </w:r>
      <w:r w:rsidRPr="00D90F5D">
        <w:rPr>
          <w:bCs/>
          <w:snapToGrid/>
          <w:sz w:val="24"/>
          <w:szCs w:val="24"/>
        </w:rPr>
        <w:t xml:space="preserve"> В случае полной или частичной утраты (повреждения) принятого у Заказчика </w:t>
      </w:r>
      <w:r w:rsidR="001944FB">
        <w:rPr>
          <w:bCs/>
          <w:snapToGrid/>
          <w:sz w:val="24"/>
          <w:szCs w:val="24"/>
        </w:rPr>
        <w:t>транспортного средства</w:t>
      </w:r>
      <w:r w:rsidR="001944FB" w:rsidRPr="00D90F5D">
        <w:rPr>
          <w:bCs/>
          <w:snapToGrid/>
          <w:sz w:val="24"/>
          <w:szCs w:val="24"/>
        </w:rPr>
        <w:t xml:space="preserve"> </w:t>
      </w:r>
      <w:r w:rsidRPr="00D90F5D">
        <w:rPr>
          <w:bCs/>
          <w:snapToGrid/>
          <w:sz w:val="24"/>
          <w:szCs w:val="24"/>
        </w:rPr>
        <w:t>(запасных частей и материалов)</w:t>
      </w:r>
      <w:r w:rsidR="00953139">
        <w:rPr>
          <w:bCs/>
          <w:snapToGrid/>
          <w:sz w:val="24"/>
          <w:szCs w:val="24"/>
        </w:rPr>
        <w:t>,</w:t>
      </w:r>
      <w:r w:rsidR="00064D83">
        <w:rPr>
          <w:bCs/>
          <w:snapToGrid/>
          <w:sz w:val="24"/>
          <w:szCs w:val="24"/>
        </w:rPr>
        <w:t xml:space="preserve"> Подрядчик</w:t>
      </w:r>
      <w:r w:rsidRPr="00D90F5D">
        <w:rPr>
          <w:bCs/>
          <w:snapToGrid/>
          <w:sz w:val="24"/>
          <w:szCs w:val="24"/>
        </w:rPr>
        <w:t xml:space="preserve"> обязан возместить стоимость утраченного (поврежденного) </w:t>
      </w:r>
      <w:r w:rsidR="001944FB">
        <w:rPr>
          <w:bCs/>
          <w:snapToGrid/>
          <w:sz w:val="24"/>
          <w:szCs w:val="24"/>
        </w:rPr>
        <w:t>транспортного средства</w:t>
      </w:r>
      <w:r w:rsidR="001944FB" w:rsidRPr="00D90F5D">
        <w:rPr>
          <w:bCs/>
          <w:snapToGrid/>
          <w:sz w:val="24"/>
          <w:szCs w:val="24"/>
        </w:rPr>
        <w:t xml:space="preserve"> </w:t>
      </w:r>
      <w:r w:rsidRPr="00D90F5D">
        <w:rPr>
          <w:bCs/>
          <w:snapToGrid/>
          <w:sz w:val="24"/>
          <w:szCs w:val="24"/>
        </w:rPr>
        <w:t>(запасных частей и материалов), а также расходы, понесенные Заказчиком в течение 10</w:t>
      </w:r>
      <w:r w:rsidR="00D11C9C">
        <w:rPr>
          <w:bCs/>
          <w:snapToGrid/>
          <w:sz w:val="24"/>
          <w:szCs w:val="24"/>
        </w:rPr>
        <w:t xml:space="preserve"> (десяти) календарных</w:t>
      </w:r>
      <w:r w:rsidRPr="00D90F5D">
        <w:rPr>
          <w:bCs/>
          <w:snapToGrid/>
          <w:sz w:val="24"/>
          <w:szCs w:val="24"/>
        </w:rPr>
        <w:t xml:space="preserve"> дней с момента получения соответствующего требования Заказчика.</w:t>
      </w:r>
    </w:p>
    <w:p w:rsidR="00D876D9" w:rsidRPr="00D90F5D" w:rsidRDefault="00D876D9" w:rsidP="00D876D9">
      <w:pPr>
        <w:widowControl/>
        <w:autoSpaceDE w:val="0"/>
        <w:autoSpaceDN w:val="0"/>
        <w:adjustRightInd w:val="0"/>
        <w:spacing w:line="240" w:lineRule="auto"/>
        <w:ind w:firstLine="0"/>
        <w:jc w:val="both"/>
        <w:rPr>
          <w:bCs/>
          <w:snapToGrid/>
          <w:sz w:val="24"/>
          <w:szCs w:val="24"/>
        </w:rPr>
      </w:pPr>
      <w:r w:rsidRPr="00D90F5D">
        <w:rPr>
          <w:bCs/>
          <w:snapToGrid/>
          <w:sz w:val="24"/>
          <w:szCs w:val="24"/>
        </w:rPr>
        <w:t>4.2</w:t>
      </w:r>
      <w:r w:rsidR="00953139">
        <w:rPr>
          <w:bCs/>
          <w:snapToGrid/>
          <w:sz w:val="24"/>
          <w:szCs w:val="24"/>
        </w:rPr>
        <w:t>.</w:t>
      </w:r>
      <w:r w:rsidRPr="00D90F5D">
        <w:rPr>
          <w:bCs/>
          <w:snapToGrid/>
          <w:sz w:val="24"/>
          <w:szCs w:val="24"/>
        </w:rPr>
        <w:t xml:space="preserve"> При возникновении</w:t>
      </w:r>
      <w:r w:rsidR="00064D83">
        <w:rPr>
          <w:bCs/>
          <w:snapToGrid/>
          <w:sz w:val="24"/>
          <w:szCs w:val="24"/>
        </w:rPr>
        <w:t xml:space="preserve"> между Заказчиком и Подрядчиком</w:t>
      </w:r>
      <w:r w:rsidRPr="00D90F5D">
        <w:rPr>
          <w:bCs/>
          <w:snapToGrid/>
          <w:sz w:val="24"/>
          <w:szCs w:val="24"/>
        </w:rPr>
        <w:t xml:space="preserve"> разногласий по поводу </w:t>
      </w:r>
      <w:r w:rsidR="000D67F2">
        <w:rPr>
          <w:bCs/>
          <w:snapToGrid/>
          <w:sz w:val="24"/>
          <w:szCs w:val="24"/>
        </w:rPr>
        <w:t>резу</w:t>
      </w:r>
      <w:r w:rsidR="00064D83">
        <w:rPr>
          <w:bCs/>
          <w:snapToGrid/>
          <w:sz w:val="24"/>
          <w:szCs w:val="24"/>
        </w:rPr>
        <w:t>льтатов выполненных Подрядчиком</w:t>
      </w:r>
      <w:r w:rsidR="000D67F2">
        <w:rPr>
          <w:bCs/>
          <w:snapToGrid/>
          <w:sz w:val="24"/>
          <w:szCs w:val="24"/>
        </w:rPr>
        <w:t xml:space="preserve"> работ и обнаружением Заказчиком недостатков,</w:t>
      </w:r>
      <w:r w:rsidRPr="00D90F5D">
        <w:rPr>
          <w:bCs/>
          <w:snapToGrid/>
          <w:sz w:val="24"/>
          <w:szCs w:val="24"/>
        </w:rPr>
        <w:t xml:space="preserve"> Заказчик вправе направить </w:t>
      </w:r>
      <w:r w:rsidR="001944FB">
        <w:rPr>
          <w:bCs/>
          <w:snapToGrid/>
          <w:sz w:val="24"/>
          <w:szCs w:val="24"/>
        </w:rPr>
        <w:t>транспортное средство</w:t>
      </w:r>
      <w:r w:rsidR="001944FB" w:rsidRPr="00D90F5D">
        <w:rPr>
          <w:bCs/>
          <w:snapToGrid/>
          <w:sz w:val="24"/>
          <w:szCs w:val="24"/>
        </w:rPr>
        <w:t xml:space="preserve"> </w:t>
      </w:r>
      <w:r w:rsidRPr="00D90F5D">
        <w:rPr>
          <w:bCs/>
          <w:snapToGrid/>
          <w:sz w:val="24"/>
          <w:szCs w:val="24"/>
        </w:rPr>
        <w:t xml:space="preserve">на </w:t>
      </w:r>
      <w:r w:rsidR="000D67F2">
        <w:rPr>
          <w:bCs/>
          <w:snapToGrid/>
          <w:sz w:val="24"/>
          <w:szCs w:val="24"/>
        </w:rPr>
        <w:t xml:space="preserve">независимую </w:t>
      </w:r>
      <w:r w:rsidRPr="00D90F5D">
        <w:rPr>
          <w:bCs/>
          <w:snapToGrid/>
          <w:sz w:val="24"/>
          <w:szCs w:val="24"/>
        </w:rPr>
        <w:t>экспертизу. Если экспертизой будет ус</w:t>
      </w:r>
      <w:r w:rsidR="00064D83">
        <w:rPr>
          <w:bCs/>
          <w:snapToGrid/>
          <w:sz w:val="24"/>
          <w:szCs w:val="24"/>
        </w:rPr>
        <w:t>тановлено нарушение Подрядчиком</w:t>
      </w:r>
      <w:r w:rsidRPr="00D90F5D">
        <w:rPr>
          <w:bCs/>
          <w:snapToGrid/>
          <w:sz w:val="24"/>
          <w:szCs w:val="24"/>
        </w:rPr>
        <w:t xml:space="preserve"> условий Договора или причинная связь м</w:t>
      </w:r>
      <w:r w:rsidR="00064D83">
        <w:rPr>
          <w:bCs/>
          <w:snapToGrid/>
          <w:sz w:val="24"/>
          <w:szCs w:val="24"/>
        </w:rPr>
        <w:t>ежду действиями Подрядчика</w:t>
      </w:r>
      <w:r w:rsidRPr="00D90F5D">
        <w:rPr>
          <w:bCs/>
          <w:snapToGrid/>
          <w:sz w:val="24"/>
          <w:szCs w:val="24"/>
        </w:rPr>
        <w:t xml:space="preserve"> и обнаруженными недостатками, </w:t>
      </w:r>
      <w:r w:rsidRPr="00D90F5D">
        <w:rPr>
          <w:bCs/>
          <w:snapToGrid/>
          <w:sz w:val="24"/>
          <w:szCs w:val="24"/>
        </w:rPr>
        <w:lastRenderedPageBreak/>
        <w:t xml:space="preserve">расходы на </w:t>
      </w:r>
      <w:r w:rsidR="000D67F2">
        <w:rPr>
          <w:bCs/>
          <w:snapToGrid/>
          <w:sz w:val="24"/>
          <w:szCs w:val="24"/>
        </w:rPr>
        <w:t xml:space="preserve">независимую </w:t>
      </w:r>
      <w:r w:rsidRPr="00D90F5D">
        <w:rPr>
          <w:bCs/>
          <w:snapToGrid/>
          <w:sz w:val="24"/>
          <w:szCs w:val="24"/>
        </w:rPr>
        <w:t>экспертизу</w:t>
      </w:r>
      <w:r w:rsidR="00953139">
        <w:rPr>
          <w:bCs/>
          <w:snapToGrid/>
          <w:sz w:val="24"/>
          <w:szCs w:val="24"/>
        </w:rPr>
        <w:t>,</w:t>
      </w:r>
      <w:r w:rsidR="000D67F2">
        <w:rPr>
          <w:bCs/>
          <w:snapToGrid/>
          <w:sz w:val="24"/>
          <w:szCs w:val="24"/>
        </w:rPr>
        <w:t xml:space="preserve"> а также на устранение недостатков вып</w:t>
      </w:r>
      <w:r w:rsidR="00064D83">
        <w:rPr>
          <w:bCs/>
          <w:snapToGrid/>
          <w:sz w:val="24"/>
          <w:szCs w:val="24"/>
        </w:rPr>
        <w:t>олненных работ несет Подрядчик</w:t>
      </w:r>
      <w:r w:rsidR="000D67F2">
        <w:rPr>
          <w:bCs/>
          <w:snapToGrid/>
          <w:sz w:val="24"/>
          <w:szCs w:val="24"/>
        </w:rPr>
        <w:t>.</w:t>
      </w:r>
    </w:p>
    <w:p w:rsidR="00D876D9" w:rsidRPr="00D90F5D" w:rsidRDefault="00D876D9" w:rsidP="00D876D9">
      <w:pPr>
        <w:widowControl/>
        <w:autoSpaceDE w:val="0"/>
        <w:autoSpaceDN w:val="0"/>
        <w:adjustRightInd w:val="0"/>
        <w:spacing w:line="240" w:lineRule="auto"/>
        <w:ind w:firstLine="0"/>
        <w:jc w:val="both"/>
        <w:rPr>
          <w:bCs/>
          <w:snapToGrid/>
          <w:sz w:val="24"/>
          <w:szCs w:val="24"/>
        </w:rPr>
      </w:pPr>
      <w:r w:rsidRPr="00D90F5D">
        <w:rPr>
          <w:bCs/>
          <w:snapToGrid/>
          <w:sz w:val="24"/>
          <w:szCs w:val="24"/>
        </w:rPr>
        <w:t>4.3</w:t>
      </w:r>
      <w:r w:rsidR="00953139">
        <w:rPr>
          <w:bCs/>
          <w:snapToGrid/>
          <w:sz w:val="24"/>
          <w:szCs w:val="24"/>
        </w:rPr>
        <w:t>.</w:t>
      </w:r>
      <w:r w:rsidRPr="00D90F5D">
        <w:rPr>
          <w:bCs/>
          <w:snapToGrid/>
          <w:sz w:val="24"/>
          <w:szCs w:val="24"/>
        </w:rPr>
        <w:t xml:space="preserve"> В случаях</w:t>
      </w:r>
      <w:r w:rsidR="00953139">
        <w:rPr>
          <w:bCs/>
          <w:snapToGrid/>
          <w:sz w:val="24"/>
          <w:szCs w:val="24"/>
        </w:rPr>
        <w:t>,</w:t>
      </w:r>
      <w:r w:rsidRPr="00D90F5D">
        <w:rPr>
          <w:bCs/>
          <w:snapToGrid/>
          <w:sz w:val="24"/>
          <w:szCs w:val="24"/>
        </w:rPr>
        <w:t xml:space="preserve"> ког</w:t>
      </w:r>
      <w:r w:rsidR="00064D83">
        <w:rPr>
          <w:bCs/>
          <w:snapToGrid/>
          <w:sz w:val="24"/>
          <w:szCs w:val="24"/>
        </w:rPr>
        <w:t>да работы выполнены Подрядчиком</w:t>
      </w:r>
      <w:r w:rsidRPr="00D90F5D">
        <w:rPr>
          <w:bCs/>
          <w:snapToGrid/>
          <w:sz w:val="24"/>
          <w:szCs w:val="24"/>
        </w:rPr>
        <w:t xml:space="preserve"> с отступлениями от настоящего Договора,</w:t>
      </w:r>
      <w:r w:rsidR="00E53B82">
        <w:rPr>
          <w:bCs/>
          <w:snapToGrid/>
          <w:sz w:val="24"/>
          <w:szCs w:val="24"/>
        </w:rPr>
        <w:t xml:space="preserve"> </w:t>
      </w:r>
      <w:r w:rsidR="00064D83">
        <w:rPr>
          <w:bCs/>
          <w:snapToGrid/>
          <w:sz w:val="24"/>
          <w:szCs w:val="24"/>
        </w:rPr>
        <w:t>результат работ Подрядчика</w:t>
      </w:r>
      <w:r w:rsidR="00E53B82">
        <w:rPr>
          <w:bCs/>
          <w:snapToGrid/>
          <w:sz w:val="24"/>
          <w:szCs w:val="24"/>
        </w:rPr>
        <w:t xml:space="preserve"> обладает недостатками, которые делают транспортное средство непригодным для использования по назначению, или противоречит первичной цели заказа (ордера),</w:t>
      </w:r>
      <w:r w:rsidRPr="00D90F5D">
        <w:rPr>
          <w:bCs/>
          <w:snapToGrid/>
          <w:sz w:val="24"/>
          <w:szCs w:val="24"/>
        </w:rPr>
        <w:t xml:space="preserve"> Заказчик вправе по своему в</w:t>
      </w:r>
      <w:r w:rsidR="00064D83">
        <w:rPr>
          <w:bCs/>
          <w:snapToGrid/>
          <w:sz w:val="24"/>
          <w:szCs w:val="24"/>
        </w:rPr>
        <w:t>ыбору потребовать от Подрядчика</w:t>
      </w:r>
      <w:r w:rsidRPr="00D90F5D">
        <w:rPr>
          <w:bCs/>
          <w:snapToGrid/>
          <w:sz w:val="24"/>
          <w:szCs w:val="24"/>
        </w:rPr>
        <w:t>:</w:t>
      </w:r>
    </w:p>
    <w:p w:rsidR="00D876D9" w:rsidRPr="00D90F5D" w:rsidRDefault="00E53B82" w:rsidP="00D876D9">
      <w:pPr>
        <w:widowControl/>
        <w:autoSpaceDE w:val="0"/>
        <w:autoSpaceDN w:val="0"/>
        <w:adjustRightInd w:val="0"/>
        <w:spacing w:line="240" w:lineRule="auto"/>
        <w:ind w:firstLine="0"/>
        <w:jc w:val="both"/>
        <w:rPr>
          <w:bCs/>
          <w:snapToGrid/>
          <w:sz w:val="24"/>
          <w:szCs w:val="24"/>
        </w:rPr>
      </w:pPr>
      <w:r>
        <w:rPr>
          <w:bCs/>
          <w:snapToGrid/>
          <w:sz w:val="24"/>
          <w:szCs w:val="24"/>
        </w:rPr>
        <w:t xml:space="preserve">             - б</w:t>
      </w:r>
      <w:r w:rsidR="00D876D9" w:rsidRPr="00D90F5D">
        <w:rPr>
          <w:bCs/>
          <w:snapToGrid/>
          <w:sz w:val="24"/>
          <w:szCs w:val="24"/>
        </w:rPr>
        <w:t>езвозмездного устране</w:t>
      </w:r>
      <w:r>
        <w:rPr>
          <w:bCs/>
          <w:snapToGrid/>
          <w:sz w:val="24"/>
          <w:szCs w:val="24"/>
        </w:rPr>
        <w:t>ния недостатков в разумный срок;</w:t>
      </w:r>
    </w:p>
    <w:p w:rsidR="00D876D9" w:rsidRPr="00D90F5D" w:rsidRDefault="00E53B82" w:rsidP="00D876D9">
      <w:pPr>
        <w:widowControl/>
        <w:autoSpaceDE w:val="0"/>
        <w:autoSpaceDN w:val="0"/>
        <w:adjustRightInd w:val="0"/>
        <w:spacing w:line="240" w:lineRule="auto"/>
        <w:ind w:firstLine="0"/>
        <w:jc w:val="both"/>
        <w:rPr>
          <w:bCs/>
          <w:snapToGrid/>
          <w:sz w:val="24"/>
          <w:szCs w:val="24"/>
        </w:rPr>
      </w:pPr>
      <w:r>
        <w:rPr>
          <w:bCs/>
          <w:snapToGrid/>
          <w:sz w:val="24"/>
          <w:szCs w:val="24"/>
        </w:rPr>
        <w:t xml:space="preserve">             - с</w:t>
      </w:r>
      <w:r w:rsidR="00D876D9" w:rsidRPr="00D90F5D">
        <w:rPr>
          <w:bCs/>
          <w:snapToGrid/>
          <w:sz w:val="24"/>
          <w:szCs w:val="24"/>
        </w:rPr>
        <w:t>оразмерного уменьшен</w:t>
      </w:r>
      <w:r>
        <w:rPr>
          <w:bCs/>
          <w:snapToGrid/>
          <w:sz w:val="24"/>
          <w:szCs w:val="24"/>
        </w:rPr>
        <w:t>ия установленной за работу цены;</w:t>
      </w:r>
    </w:p>
    <w:p w:rsidR="00D876D9" w:rsidRPr="00D90F5D" w:rsidRDefault="00E53B82" w:rsidP="00D876D9">
      <w:pPr>
        <w:widowControl/>
        <w:autoSpaceDE w:val="0"/>
        <w:autoSpaceDN w:val="0"/>
        <w:adjustRightInd w:val="0"/>
        <w:spacing w:line="240" w:lineRule="auto"/>
        <w:ind w:firstLine="0"/>
        <w:jc w:val="both"/>
        <w:rPr>
          <w:bCs/>
          <w:snapToGrid/>
          <w:sz w:val="24"/>
          <w:szCs w:val="24"/>
        </w:rPr>
      </w:pPr>
      <w:r>
        <w:rPr>
          <w:bCs/>
          <w:snapToGrid/>
          <w:sz w:val="24"/>
          <w:szCs w:val="24"/>
        </w:rPr>
        <w:t xml:space="preserve">             - в</w:t>
      </w:r>
      <w:r w:rsidR="00D876D9" w:rsidRPr="00D90F5D">
        <w:rPr>
          <w:bCs/>
          <w:snapToGrid/>
          <w:sz w:val="24"/>
          <w:szCs w:val="24"/>
        </w:rPr>
        <w:t>озмещения своих расходов на устранение недостатков.</w:t>
      </w:r>
    </w:p>
    <w:p w:rsidR="00D876D9" w:rsidRPr="00D90F5D" w:rsidRDefault="00D876D9" w:rsidP="00D876D9">
      <w:pPr>
        <w:widowControl/>
        <w:autoSpaceDE w:val="0"/>
        <w:autoSpaceDN w:val="0"/>
        <w:adjustRightInd w:val="0"/>
        <w:spacing w:line="240" w:lineRule="auto"/>
        <w:ind w:firstLine="0"/>
        <w:jc w:val="both"/>
        <w:rPr>
          <w:bCs/>
          <w:snapToGrid/>
          <w:sz w:val="24"/>
          <w:szCs w:val="24"/>
        </w:rPr>
      </w:pPr>
      <w:r w:rsidRPr="00D90F5D">
        <w:rPr>
          <w:bCs/>
          <w:snapToGrid/>
          <w:sz w:val="24"/>
          <w:szCs w:val="24"/>
        </w:rPr>
        <w:t>4.4</w:t>
      </w:r>
      <w:r w:rsidR="00C634E7">
        <w:rPr>
          <w:bCs/>
          <w:snapToGrid/>
          <w:sz w:val="24"/>
          <w:szCs w:val="24"/>
        </w:rPr>
        <w:t>.</w:t>
      </w:r>
      <w:r w:rsidRPr="00D90F5D">
        <w:rPr>
          <w:bCs/>
          <w:snapToGrid/>
          <w:sz w:val="24"/>
          <w:szCs w:val="24"/>
        </w:rPr>
        <w:t xml:space="preserve"> Если отступления в работах от условий настоящего Договора или иные недостатки результата работ в установленный срок не были устранены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D876D9" w:rsidRPr="00D90F5D" w:rsidRDefault="00D876D9" w:rsidP="00D876D9">
      <w:pPr>
        <w:widowControl/>
        <w:autoSpaceDE w:val="0"/>
        <w:autoSpaceDN w:val="0"/>
        <w:adjustRightInd w:val="0"/>
        <w:spacing w:line="240" w:lineRule="auto"/>
        <w:ind w:firstLine="0"/>
        <w:jc w:val="both"/>
        <w:rPr>
          <w:bCs/>
          <w:snapToGrid/>
          <w:sz w:val="24"/>
          <w:szCs w:val="24"/>
        </w:rPr>
      </w:pPr>
      <w:r w:rsidRPr="00D90F5D">
        <w:rPr>
          <w:bCs/>
          <w:snapToGrid/>
          <w:sz w:val="24"/>
          <w:szCs w:val="24"/>
        </w:rPr>
        <w:t>4.5</w:t>
      </w:r>
      <w:r w:rsidR="00C634E7">
        <w:rPr>
          <w:bCs/>
          <w:snapToGrid/>
          <w:sz w:val="24"/>
          <w:szCs w:val="24"/>
        </w:rPr>
        <w:t>.</w:t>
      </w:r>
      <w:r w:rsidRPr="00D90F5D">
        <w:rPr>
          <w:bCs/>
          <w:snapToGrid/>
          <w:sz w:val="24"/>
          <w:szCs w:val="24"/>
        </w:rPr>
        <w:t xml:space="preserve"> Требования, связанные с недостатками выполненных работ, могут быть предъявлены при приемке выполненных работ, в ходе выполнения работ либо, если невозможно обнаружить недостатки при приемке выполненных работ, - в течение гарантийного срока</w:t>
      </w:r>
      <w:r w:rsidR="001F7DA5">
        <w:rPr>
          <w:bCs/>
          <w:snapToGrid/>
          <w:sz w:val="24"/>
          <w:szCs w:val="24"/>
        </w:rPr>
        <w:t xml:space="preserve"> равно 12 месяцам</w:t>
      </w:r>
      <w:r w:rsidRPr="00D90F5D">
        <w:rPr>
          <w:bCs/>
          <w:snapToGrid/>
          <w:sz w:val="24"/>
          <w:szCs w:val="24"/>
        </w:rPr>
        <w:t>.</w:t>
      </w:r>
    </w:p>
    <w:p w:rsidR="00D876D9" w:rsidRPr="00D90F5D" w:rsidRDefault="00D876D9" w:rsidP="00D876D9">
      <w:pPr>
        <w:widowControl/>
        <w:autoSpaceDE w:val="0"/>
        <w:autoSpaceDN w:val="0"/>
        <w:adjustRightInd w:val="0"/>
        <w:spacing w:line="240" w:lineRule="auto"/>
        <w:ind w:firstLine="0"/>
        <w:jc w:val="both"/>
        <w:rPr>
          <w:bCs/>
          <w:snapToGrid/>
          <w:sz w:val="24"/>
          <w:szCs w:val="24"/>
        </w:rPr>
      </w:pPr>
      <w:r w:rsidRPr="00D90F5D">
        <w:rPr>
          <w:bCs/>
          <w:snapToGrid/>
          <w:sz w:val="24"/>
          <w:szCs w:val="24"/>
        </w:rPr>
        <w:t>4.6</w:t>
      </w:r>
      <w:r w:rsidR="00C634E7">
        <w:rPr>
          <w:bCs/>
          <w:snapToGrid/>
          <w:sz w:val="24"/>
          <w:szCs w:val="24"/>
        </w:rPr>
        <w:t>.</w:t>
      </w:r>
      <w:r w:rsidR="000B2FCA">
        <w:rPr>
          <w:bCs/>
          <w:snapToGrid/>
          <w:sz w:val="24"/>
          <w:szCs w:val="24"/>
        </w:rPr>
        <w:t xml:space="preserve"> Подрядчик</w:t>
      </w:r>
      <w:r w:rsidRPr="00D90F5D">
        <w:rPr>
          <w:bCs/>
          <w:snapToGrid/>
          <w:sz w:val="24"/>
          <w:szCs w:val="24"/>
        </w:rPr>
        <w:t xml:space="preserve"> отвечает за недостатки выполненных работ, на которые установлен гарантийный срок, если не докажет, что они возникли после приемки выполненных работ Заказчиком вследствие нарушения им правил использования </w:t>
      </w:r>
      <w:r w:rsidR="001944FB">
        <w:rPr>
          <w:bCs/>
          <w:snapToGrid/>
          <w:sz w:val="24"/>
          <w:szCs w:val="24"/>
        </w:rPr>
        <w:t>транспортного средства</w:t>
      </w:r>
      <w:r w:rsidRPr="00D90F5D">
        <w:rPr>
          <w:bCs/>
          <w:snapToGrid/>
          <w:sz w:val="24"/>
          <w:szCs w:val="24"/>
        </w:rPr>
        <w:t>, действий третьих лиц или непреодолимой силы.</w:t>
      </w:r>
    </w:p>
    <w:p w:rsidR="00D876D9" w:rsidRPr="00D90F5D" w:rsidRDefault="00D876D9" w:rsidP="00D876D9">
      <w:pPr>
        <w:widowControl/>
        <w:autoSpaceDE w:val="0"/>
        <w:autoSpaceDN w:val="0"/>
        <w:adjustRightInd w:val="0"/>
        <w:spacing w:line="240" w:lineRule="auto"/>
        <w:ind w:firstLine="0"/>
        <w:jc w:val="both"/>
        <w:rPr>
          <w:bCs/>
          <w:snapToGrid/>
          <w:sz w:val="24"/>
          <w:szCs w:val="24"/>
        </w:rPr>
      </w:pPr>
      <w:r w:rsidRPr="00D90F5D">
        <w:rPr>
          <w:bCs/>
          <w:snapToGrid/>
          <w:sz w:val="24"/>
          <w:szCs w:val="24"/>
        </w:rPr>
        <w:t>4.7</w:t>
      </w:r>
      <w:r w:rsidR="00C634E7">
        <w:rPr>
          <w:bCs/>
          <w:snapToGrid/>
          <w:sz w:val="24"/>
          <w:szCs w:val="24"/>
        </w:rPr>
        <w:t>.</w:t>
      </w:r>
      <w:r w:rsidRPr="00D90F5D">
        <w:rPr>
          <w:bCs/>
          <w:snapToGrid/>
          <w:sz w:val="24"/>
          <w:szCs w:val="24"/>
        </w:rPr>
        <w:t xml:space="preserve"> В случае нарушения сроков выполнения работ по настоящему Договору, согласованных Сторонами в ремонтном заказе</w:t>
      </w:r>
      <w:r w:rsidR="00C16E4A">
        <w:rPr>
          <w:bCs/>
          <w:snapToGrid/>
          <w:sz w:val="24"/>
          <w:szCs w:val="24"/>
        </w:rPr>
        <w:t xml:space="preserve"> </w:t>
      </w:r>
      <w:r w:rsidRPr="00D90F5D">
        <w:rPr>
          <w:bCs/>
          <w:snapToGrid/>
          <w:sz w:val="24"/>
          <w:szCs w:val="24"/>
        </w:rPr>
        <w:t>(ордере), Заказч</w:t>
      </w:r>
      <w:r w:rsidR="000B2FCA">
        <w:rPr>
          <w:bCs/>
          <w:snapToGrid/>
          <w:sz w:val="24"/>
          <w:szCs w:val="24"/>
        </w:rPr>
        <w:t>ик вправе предъявить Подрядчику</w:t>
      </w:r>
      <w:r w:rsidRPr="00D90F5D">
        <w:rPr>
          <w:bCs/>
          <w:snapToGrid/>
          <w:sz w:val="24"/>
          <w:szCs w:val="24"/>
        </w:rPr>
        <w:t xml:space="preserve"> требование об уплате неустойки в размере 0,1% от стоимости просроченных работ за каждый день нарушения срока, но не более 10% от стоимости просроченных работ.</w:t>
      </w:r>
    </w:p>
    <w:p w:rsidR="00D876D9" w:rsidRDefault="00D876D9" w:rsidP="00D876D9">
      <w:pPr>
        <w:widowControl/>
        <w:autoSpaceDE w:val="0"/>
        <w:autoSpaceDN w:val="0"/>
        <w:adjustRightInd w:val="0"/>
        <w:spacing w:line="240" w:lineRule="auto"/>
        <w:ind w:firstLine="0"/>
        <w:jc w:val="both"/>
        <w:rPr>
          <w:bCs/>
          <w:snapToGrid/>
          <w:sz w:val="24"/>
          <w:szCs w:val="24"/>
        </w:rPr>
      </w:pPr>
      <w:r w:rsidRPr="00D90F5D">
        <w:rPr>
          <w:bCs/>
          <w:snapToGrid/>
          <w:sz w:val="24"/>
          <w:szCs w:val="24"/>
        </w:rPr>
        <w:t>4.8</w:t>
      </w:r>
      <w:r w:rsidR="00C634E7">
        <w:rPr>
          <w:bCs/>
          <w:snapToGrid/>
          <w:sz w:val="24"/>
          <w:szCs w:val="24"/>
        </w:rPr>
        <w:t>.</w:t>
      </w:r>
      <w:r w:rsidRPr="00D90F5D">
        <w:rPr>
          <w:bCs/>
          <w:snapToGrid/>
          <w:sz w:val="24"/>
          <w:szCs w:val="24"/>
        </w:rPr>
        <w:t xml:space="preserve"> В случае нарушения Заказ</w:t>
      </w:r>
      <w:r w:rsidR="000B2FCA">
        <w:rPr>
          <w:bCs/>
          <w:snapToGrid/>
          <w:sz w:val="24"/>
          <w:szCs w:val="24"/>
        </w:rPr>
        <w:t>чиком сроков оплаты, Подрядчик</w:t>
      </w:r>
      <w:r w:rsidRPr="00D90F5D">
        <w:rPr>
          <w:bCs/>
          <w:snapToGrid/>
          <w:sz w:val="24"/>
          <w:szCs w:val="24"/>
        </w:rPr>
        <w:t xml:space="preserve"> вправе предъявить Заказчику требование об уплате неустойки в размере 0,1% от просроченной суммы за каждый день просрочки, но не более 10% от просроченной суммы.</w:t>
      </w:r>
    </w:p>
    <w:p w:rsidR="00375C9F" w:rsidRPr="00D90F5D" w:rsidRDefault="00375C9F" w:rsidP="00D876D9">
      <w:pPr>
        <w:widowControl/>
        <w:autoSpaceDE w:val="0"/>
        <w:autoSpaceDN w:val="0"/>
        <w:adjustRightInd w:val="0"/>
        <w:spacing w:line="240" w:lineRule="auto"/>
        <w:ind w:firstLine="0"/>
        <w:jc w:val="both"/>
        <w:rPr>
          <w:b/>
          <w:sz w:val="24"/>
          <w:szCs w:val="24"/>
        </w:rPr>
      </w:pPr>
      <w:r>
        <w:rPr>
          <w:bCs/>
          <w:snapToGrid/>
          <w:sz w:val="24"/>
          <w:szCs w:val="24"/>
        </w:rPr>
        <w:t>4.9. В случае нарушения запрета на уступку своих прав по Договору (п. 2.1.18), Подрядчик выплачивает штраф в размере 5% от общей стоимости по Договору.</w:t>
      </w:r>
    </w:p>
    <w:p w:rsidR="00D876D9" w:rsidRDefault="00D876D9" w:rsidP="00D876D9">
      <w:pPr>
        <w:pStyle w:val="ae"/>
        <w:spacing w:after="0" w:line="240" w:lineRule="auto"/>
        <w:ind w:left="360"/>
        <w:jc w:val="center"/>
        <w:rPr>
          <w:rFonts w:ascii="Times New Roman" w:hAnsi="Times New Roman"/>
          <w:b/>
          <w:sz w:val="24"/>
          <w:szCs w:val="24"/>
        </w:rPr>
      </w:pPr>
    </w:p>
    <w:p w:rsidR="00D876D9" w:rsidRDefault="00D876D9" w:rsidP="00C16E4A">
      <w:pPr>
        <w:pStyle w:val="ae"/>
        <w:spacing w:after="0" w:line="240" w:lineRule="auto"/>
        <w:ind w:left="360"/>
        <w:jc w:val="center"/>
        <w:rPr>
          <w:rFonts w:ascii="Times New Roman" w:hAnsi="Times New Roman"/>
          <w:b/>
          <w:sz w:val="24"/>
          <w:szCs w:val="24"/>
        </w:rPr>
      </w:pPr>
      <w:r w:rsidRPr="00D90F5D">
        <w:rPr>
          <w:rFonts w:ascii="Times New Roman" w:hAnsi="Times New Roman"/>
          <w:b/>
          <w:sz w:val="24"/>
          <w:szCs w:val="24"/>
        </w:rPr>
        <w:t xml:space="preserve">5. </w:t>
      </w:r>
      <w:proofErr w:type="gramStart"/>
      <w:r w:rsidRPr="00D90F5D">
        <w:rPr>
          <w:rFonts w:ascii="Times New Roman" w:hAnsi="Times New Roman"/>
          <w:b/>
          <w:sz w:val="24"/>
          <w:szCs w:val="24"/>
        </w:rPr>
        <w:t>Форс</w:t>
      </w:r>
      <w:proofErr w:type="gramEnd"/>
      <w:r w:rsidRPr="00D90F5D">
        <w:rPr>
          <w:rFonts w:ascii="Times New Roman" w:hAnsi="Times New Roman"/>
          <w:b/>
          <w:sz w:val="24"/>
          <w:szCs w:val="24"/>
        </w:rPr>
        <w:t xml:space="preserve"> мажор</w:t>
      </w:r>
    </w:p>
    <w:p w:rsidR="00C16E4A" w:rsidRPr="00D90F5D" w:rsidRDefault="00C16E4A" w:rsidP="00D876D9">
      <w:pPr>
        <w:pStyle w:val="ae"/>
        <w:spacing w:after="0" w:line="240" w:lineRule="auto"/>
        <w:ind w:left="360"/>
        <w:jc w:val="center"/>
        <w:rPr>
          <w:rFonts w:ascii="Times New Roman" w:hAnsi="Times New Roman"/>
          <w:b/>
          <w:sz w:val="24"/>
          <w:szCs w:val="24"/>
        </w:rPr>
      </w:pPr>
    </w:p>
    <w:p w:rsidR="00D876D9" w:rsidRPr="00D90F5D" w:rsidRDefault="00D876D9" w:rsidP="00D876D9">
      <w:pPr>
        <w:pStyle w:val="ae"/>
        <w:spacing w:after="0" w:line="240" w:lineRule="auto"/>
        <w:ind w:left="0"/>
        <w:jc w:val="both"/>
        <w:rPr>
          <w:rFonts w:ascii="Times New Roman" w:hAnsi="Times New Roman"/>
          <w:sz w:val="24"/>
          <w:szCs w:val="24"/>
        </w:rPr>
      </w:pPr>
      <w:r w:rsidRPr="00D90F5D">
        <w:rPr>
          <w:rFonts w:ascii="Times New Roman" w:hAnsi="Times New Roman"/>
          <w:sz w:val="24"/>
          <w:szCs w:val="24"/>
        </w:rPr>
        <w:t>5.1</w:t>
      </w:r>
      <w:r w:rsidR="00C634E7">
        <w:rPr>
          <w:rFonts w:ascii="Times New Roman" w:hAnsi="Times New Roman"/>
          <w:sz w:val="24"/>
          <w:szCs w:val="24"/>
        </w:rPr>
        <w:t>.</w:t>
      </w:r>
      <w:r w:rsidRPr="00D90F5D">
        <w:rPr>
          <w:rFonts w:ascii="Times New Roman" w:hAnsi="Times New Roman"/>
          <w:sz w:val="24"/>
          <w:szCs w:val="24"/>
        </w:rPr>
        <w:t xml:space="preserve"> Стороны освобождаются от ответственности за полное или частичное невыполнение обязательств по настоящему Договору, если действуют обстоятельства непреодолимой силы: пожар, наводнение, землетрясение, другие стихийные бедствия, военные действия, в том числе и межнациональные конфликты.</w:t>
      </w:r>
    </w:p>
    <w:p w:rsidR="00D876D9" w:rsidRPr="00D90F5D" w:rsidRDefault="00D876D9" w:rsidP="00D876D9">
      <w:pPr>
        <w:pStyle w:val="ae"/>
        <w:spacing w:after="0" w:line="240" w:lineRule="auto"/>
        <w:ind w:left="0"/>
        <w:jc w:val="both"/>
        <w:rPr>
          <w:rFonts w:ascii="Times New Roman" w:hAnsi="Times New Roman"/>
          <w:sz w:val="24"/>
          <w:szCs w:val="24"/>
        </w:rPr>
      </w:pPr>
      <w:r w:rsidRPr="00D90F5D">
        <w:rPr>
          <w:rFonts w:ascii="Times New Roman" w:hAnsi="Times New Roman"/>
          <w:sz w:val="24"/>
          <w:szCs w:val="24"/>
        </w:rPr>
        <w:t>5.2</w:t>
      </w:r>
      <w:r w:rsidR="00C634E7">
        <w:rPr>
          <w:rFonts w:ascii="Times New Roman" w:hAnsi="Times New Roman"/>
          <w:sz w:val="24"/>
          <w:szCs w:val="24"/>
        </w:rPr>
        <w:t>.</w:t>
      </w:r>
      <w:r w:rsidRPr="00D90F5D">
        <w:rPr>
          <w:rFonts w:ascii="Times New Roman" w:hAnsi="Times New Roman"/>
          <w:sz w:val="24"/>
          <w:szCs w:val="24"/>
        </w:rPr>
        <w:t xml:space="preserve"> Сторона, которая не смогла выполнить свои обяза</w:t>
      </w:r>
      <w:r w:rsidR="003D34CB">
        <w:rPr>
          <w:rFonts w:ascii="Times New Roman" w:hAnsi="Times New Roman"/>
          <w:sz w:val="24"/>
          <w:szCs w:val="24"/>
        </w:rPr>
        <w:t>тельства по указанным в п. 5</w:t>
      </w:r>
      <w:r w:rsidR="00C16E4A">
        <w:rPr>
          <w:rFonts w:ascii="Times New Roman" w:hAnsi="Times New Roman"/>
          <w:sz w:val="24"/>
          <w:szCs w:val="24"/>
        </w:rPr>
        <w:t xml:space="preserve">.1 </w:t>
      </w:r>
      <w:r w:rsidRPr="00D90F5D">
        <w:rPr>
          <w:rFonts w:ascii="Times New Roman" w:hAnsi="Times New Roman"/>
          <w:sz w:val="24"/>
          <w:szCs w:val="24"/>
        </w:rPr>
        <w:t xml:space="preserve">обстоятельствам, должна немедленно сообщить другой стороне о начале действия обстоятельств </w:t>
      </w:r>
      <w:proofErr w:type="gramStart"/>
      <w:r w:rsidRPr="00D90F5D">
        <w:rPr>
          <w:rFonts w:ascii="Times New Roman" w:hAnsi="Times New Roman"/>
          <w:sz w:val="24"/>
          <w:szCs w:val="24"/>
        </w:rPr>
        <w:t>непреодолимый</w:t>
      </w:r>
      <w:proofErr w:type="gramEnd"/>
      <w:r w:rsidRPr="00D90F5D">
        <w:rPr>
          <w:rFonts w:ascii="Times New Roman" w:hAnsi="Times New Roman"/>
          <w:sz w:val="24"/>
          <w:szCs w:val="24"/>
        </w:rPr>
        <w:t xml:space="preserve"> силы.</w:t>
      </w:r>
    </w:p>
    <w:p w:rsidR="00D876D9" w:rsidRPr="00D90F5D" w:rsidRDefault="00D876D9" w:rsidP="00D876D9">
      <w:pPr>
        <w:pStyle w:val="ae"/>
        <w:spacing w:after="0" w:line="240" w:lineRule="auto"/>
        <w:ind w:left="0"/>
        <w:jc w:val="both"/>
        <w:rPr>
          <w:rFonts w:ascii="Times New Roman" w:hAnsi="Times New Roman"/>
          <w:sz w:val="24"/>
          <w:szCs w:val="24"/>
        </w:rPr>
      </w:pPr>
      <w:r w:rsidRPr="00D90F5D">
        <w:rPr>
          <w:rFonts w:ascii="Times New Roman" w:hAnsi="Times New Roman"/>
          <w:sz w:val="24"/>
          <w:szCs w:val="24"/>
        </w:rPr>
        <w:t>5.3</w:t>
      </w:r>
      <w:r w:rsidR="00C634E7">
        <w:rPr>
          <w:rFonts w:ascii="Times New Roman" w:hAnsi="Times New Roman"/>
          <w:sz w:val="24"/>
          <w:szCs w:val="24"/>
        </w:rPr>
        <w:t>.</w:t>
      </w:r>
      <w:r w:rsidRPr="00D90F5D">
        <w:rPr>
          <w:rFonts w:ascii="Times New Roman" w:hAnsi="Times New Roman"/>
          <w:sz w:val="24"/>
          <w:szCs w:val="24"/>
        </w:rPr>
        <w:t xml:space="preserve"> Если эти обстоятельства продолжаются более двух месяцев, то каждая из сторон вправе отказаться от дальнейшего исполнения своих обязательств по настоящему договору, при этом ни одна из сторон не имеет право требовать от другой стороны компенсации за возможные и реальные потери.</w:t>
      </w:r>
    </w:p>
    <w:p w:rsidR="00D876D9" w:rsidRPr="00D90F5D" w:rsidRDefault="00D876D9" w:rsidP="00D876D9">
      <w:pPr>
        <w:spacing w:line="240" w:lineRule="auto"/>
        <w:rPr>
          <w:b/>
          <w:sz w:val="24"/>
          <w:szCs w:val="24"/>
        </w:rPr>
      </w:pPr>
    </w:p>
    <w:p w:rsidR="00D876D9" w:rsidRDefault="00D876D9" w:rsidP="00D876D9">
      <w:pPr>
        <w:pStyle w:val="ae"/>
        <w:spacing w:after="0" w:line="240" w:lineRule="auto"/>
        <w:ind w:left="0"/>
        <w:jc w:val="center"/>
        <w:rPr>
          <w:rFonts w:ascii="Times New Roman" w:hAnsi="Times New Roman"/>
          <w:b/>
          <w:sz w:val="24"/>
          <w:szCs w:val="24"/>
        </w:rPr>
      </w:pPr>
      <w:r w:rsidRPr="00D90F5D">
        <w:rPr>
          <w:rFonts w:ascii="Times New Roman" w:hAnsi="Times New Roman"/>
          <w:b/>
          <w:sz w:val="24"/>
          <w:szCs w:val="24"/>
        </w:rPr>
        <w:t>6. Разрешение споров</w:t>
      </w:r>
      <w:r w:rsidR="00C16E4A">
        <w:rPr>
          <w:rFonts w:ascii="Times New Roman" w:hAnsi="Times New Roman"/>
          <w:b/>
          <w:sz w:val="24"/>
          <w:szCs w:val="24"/>
        </w:rPr>
        <w:t xml:space="preserve">  </w:t>
      </w:r>
    </w:p>
    <w:p w:rsidR="00C16E4A" w:rsidRPr="00D90F5D" w:rsidRDefault="00C16E4A" w:rsidP="00D876D9">
      <w:pPr>
        <w:pStyle w:val="ae"/>
        <w:spacing w:after="0" w:line="240" w:lineRule="auto"/>
        <w:ind w:left="0"/>
        <w:jc w:val="center"/>
        <w:rPr>
          <w:rFonts w:ascii="Times New Roman" w:hAnsi="Times New Roman"/>
          <w:sz w:val="24"/>
          <w:szCs w:val="24"/>
        </w:rPr>
      </w:pPr>
    </w:p>
    <w:p w:rsidR="00D876D9" w:rsidRPr="00D90F5D" w:rsidRDefault="00D876D9" w:rsidP="00D876D9">
      <w:pPr>
        <w:pStyle w:val="ae"/>
        <w:spacing w:after="0" w:line="240" w:lineRule="auto"/>
        <w:ind w:left="0"/>
        <w:jc w:val="both"/>
        <w:rPr>
          <w:rFonts w:ascii="Times New Roman" w:hAnsi="Times New Roman"/>
          <w:sz w:val="24"/>
          <w:szCs w:val="24"/>
        </w:rPr>
      </w:pPr>
      <w:r w:rsidRPr="00D90F5D">
        <w:rPr>
          <w:rFonts w:ascii="Times New Roman" w:hAnsi="Times New Roman"/>
          <w:sz w:val="24"/>
          <w:szCs w:val="24"/>
        </w:rPr>
        <w:t>6.1</w:t>
      </w:r>
      <w:r w:rsidR="00C634E7">
        <w:rPr>
          <w:rFonts w:ascii="Times New Roman" w:hAnsi="Times New Roman"/>
          <w:sz w:val="24"/>
          <w:szCs w:val="24"/>
        </w:rPr>
        <w:t>.</w:t>
      </w:r>
      <w:r w:rsidRPr="00D90F5D">
        <w:rPr>
          <w:rFonts w:ascii="Times New Roman" w:hAnsi="Times New Roman"/>
          <w:sz w:val="24"/>
          <w:szCs w:val="24"/>
        </w:rPr>
        <w:t xml:space="preserve"> Все споры и разногласия относительно настоящего договора решаются сторонами путем переговоров</w:t>
      </w:r>
      <w:r w:rsidR="008C3E8F">
        <w:rPr>
          <w:rFonts w:ascii="Times New Roman" w:hAnsi="Times New Roman"/>
          <w:sz w:val="24"/>
          <w:szCs w:val="24"/>
        </w:rPr>
        <w:t>.</w:t>
      </w:r>
    </w:p>
    <w:p w:rsidR="00D876D9" w:rsidRPr="00D90F5D" w:rsidRDefault="00D876D9" w:rsidP="00D876D9">
      <w:pPr>
        <w:pStyle w:val="ae"/>
        <w:spacing w:after="0" w:line="240" w:lineRule="auto"/>
        <w:ind w:left="0"/>
        <w:jc w:val="both"/>
        <w:rPr>
          <w:rFonts w:ascii="Times New Roman" w:hAnsi="Times New Roman"/>
          <w:sz w:val="24"/>
          <w:szCs w:val="24"/>
        </w:rPr>
      </w:pPr>
      <w:r w:rsidRPr="00D90F5D">
        <w:rPr>
          <w:rFonts w:ascii="Times New Roman" w:hAnsi="Times New Roman"/>
          <w:sz w:val="24"/>
          <w:szCs w:val="24"/>
        </w:rPr>
        <w:t>6.2</w:t>
      </w:r>
      <w:r w:rsidR="00C634E7">
        <w:rPr>
          <w:rFonts w:ascii="Times New Roman" w:hAnsi="Times New Roman"/>
          <w:sz w:val="24"/>
          <w:szCs w:val="24"/>
        </w:rPr>
        <w:t>.</w:t>
      </w:r>
      <w:r w:rsidRPr="00D90F5D">
        <w:rPr>
          <w:rFonts w:ascii="Times New Roman" w:hAnsi="Times New Roman"/>
          <w:sz w:val="24"/>
          <w:szCs w:val="24"/>
        </w:rPr>
        <w:t xml:space="preserve">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w:t>
      </w:r>
      <w:r w:rsidRPr="00D90F5D">
        <w:rPr>
          <w:rFonts w:ascii="Times New Roman" w:hAnsi="Times New Roman"/>
          <w:sz w:val="24"/>
          <w:szCs w:val="24"/>
        </w:rPr>
        <w:lastRenderedPageBreak/>
        <w:t>позднее 15</w:t>
      </w:r>
      <w:r w:rsidR="00D11C9C">
        <w:rPr>
          <w:rFonts w:ascii="Times New Roman" w:hAnsi="Times New Roman"/>
          <w:sz w:val="24"/>
          <w:szCs w:val="24"/>
        </w:rPr>
        <w:t xml:space="preserve"> (пятнадцати)</w:t>
      </w:r>
      <w:r w:rsidRPr="00D90F5D">
        <w:rPr>
          <w:rFonts w:ascii="Times New Roman" w:hAnsi="Times New Roman"/>
          <w:sz w:val="24"/>
          <w:szCs w:val="24"/>
        </w:rPr>
        <w:t xml:space="preserve"> календарных дней с момента получения требования или </w:t>
      </w:r>
      <w:r w:rsidR="00D95444">
        <w:rPr>
          <w:rFonts w:ascii="Times New Roman" w:hAnsi="Times New Roman"/>
          <w:sz w:val="24"/>
          <w:szCs w:val="24"/>
        </w:rPr>
        <w:t>претензии. Суммы штрафов и пени</w:t>
      </w:r>
      <w:r w:rsidRPr="00D90F5D">
        <w:rPr>
          <w:rFonts w:ascii="Times New Roman" w:hAnsi="Times New Roman"/>
          <w:sz w:val="24"/>
          <w:szCs w:val="24"/>
        </w:rPr>
        <w:t xml:space="preserve"> подлежат оплате Стороной не позднее 15</w:t>
      </w:r>
      <w:r w:rsidR="00D95444">
        <w:rPr>
          <w:rFonts w:ascii="Times New Roman" w:hAnsi="Times New Roman"/>
          <w:sz w:val="24"/>
          <w:szCs w:val="24"/>
        </w:rPr>
        <w:t xml:space="preserve"> (пятнадцати) календарных</w:t>
      </w:r>
      <w:r w:rsidRPr="00D90F5D">
        <w:rPr>
          <w:rFonts w:ascii="Times New Roman" w:hAnsi="Times New Roman"/>
          <w:sz w:val="24"/>
          <w:szCs w:val="24"/>
        </w:rPr>
        <w:t xml:space="preserve"> дней со дня получения претензии.</w:t>
      </w:r>
    </w:p>
    <w:p w:rsidR="00D876D9" w:rsidRPr="00D90F5D" w:rsidRDefault="00D876D9" w:rsidP="00D876D9">
      <w:pPr>
        <w:pStyle w:val="ae"/>
        <w:spacing w:after="0" w:line="240" w:lineRule="auto"/>
        <w:ind w:left="0"/>
        <w:jc w:val="both"/>
        <w:rPr>
          <w:rFonts w:ascii="Times New Roman" w:hAnsi="Times New Roman"/>
          <w:sz w:val="24"/>
          <w:szCs w:val="24"/>
        </w:rPr>
      </w:pPr>
      <w:r w:rsidRPr="00D90F5D">
        <w:rPr>
          <w:rFonts w:ascii="Times New Roman" w:hAnsi="Times New Roman"/>
          <w:sz w:val="24"/>
          <w:szCs w:val="24"/>
        </w:rPr>
        <w:t>6.3</w:t>
      </w:r>
      <w:r w:rsidR="00C634E7">
        <w:rPr>
          <w:rFonts w:ascii="Times New Roman" w:hAnsi="Times New Roman"/>
          <w:sz w:val="24"/>
          <w:szCs w:val="24"/>
        </w:rPr>
        <w:t>.</w:t>
      </w:r>
      <w:r w:rsidRPr="00D90F5D">
        <w:rPr>
          <w:rFonts w:ascii="Times New Roman" w:hAnsi="Times New Roman"/>
          <w:sz w:val="24"/>
          <w:szCs w:val="24"/>
        </w:rPr>
        <w:t xml:space="preserve"> В случае невозможности разрешения разногласий путём переговоров они подлежат рассмотрению в Арбитражном суде Ярославской области.</w:t>
      </w:r>
    </w:p>
    <w:p w:rsidR="00D876D9" w:rsidRPr="00D90F5D" w:rsidRDefault="00D876D9" w:rsidP="00D876D9">
      <w:pPr>
        <w:spacing w:line="240" w:lineRule="auto"/>
        <w:rPr>
          <w:sz w:val="24"/>
          <w:szCs w:val="24"/>
        </w:rPr>
      </w:pPr>
    </w:p>
    <w:p w:rsidR="00D876D9" w:rsidRDefault="00D876D9" w:rsidP="00D876D9">
      <w:pPr>
        <w:pStyle w:val="ae"/>
        <w:spacing w:after="0" w:line="240" w:lineRule="auto"/>
        <w:ind w:left="360"/>
        <w:jc w:val="center"/>
        <w:rPr>
          <w:rFonts w:ascii="Times New Roman" w:hAnsi="Times New Roman"/>
          <w:b/>
          <w:sz w:val="24"/>
          <w:szCs w:val="24"/>
        </w:rPr>
      </w:pPr>
      <w:r w:rsidRPr="00D90F5D">
        <w:rPr>
          <w:rFonts w:ascii="Times New Roman" w:hAnsi="Times New Roman"/>
          <w:b/>
          <w:sz w:val="24"/>
          <w:szCs w:val="24"/>
        </w:rPr>
        <w:t>7. Срок действия договора</w:t>
      </w:r>
      <w:r w:rsidR="00C16E4A">
        <w:rPr>
          <w:rFonts w:ascii="Times New Roman" w:hAnsi="Times New Roman"/>
          <w:b/>
          <w:sz w:val="24"/>
          <w:szCs w:val="24"/>
        </w:rPr>
        <w:t xml:space="preserve">  </w:t>
      </w:r>
    </w:p>
    <w:p w:rsidR="00C16E4A" w:rsidRPr="00D90F5D" w:rsidRDefault="00C16E4A" w:rsidP="00D876D9">
      <w:pPr>
        <w:pStyle w:val="ae"/>
        <w:spacing w:after="0" w:line="240" w:lineRule="auto"/>
        <w:ind w:left="360"/>
        <w:jc w:val="center"/>
        <w:rPr>
          <w:rFonts w:ascii="Times New Roman" w:hAnsi="Times New Roman"/>
          <w:b/>
          <w:sz w:val="24"/>
          <w:szCs w:val="24"/>
        </w:rPr>
      </w:pPr>
    </w:p>
    <w:p w:rsidR="00D876D9" w:rsidRPr="00D90F5D" w:rsidRDefault="00D876D9" w:rsidP="00D876D9">
      <w:pPr>
        <w:pStyle w:val="ae"/>
        <w:spacing w:after="0" w:line="240" w:lineRule="auto"/>
        <w:ind w:left="0"/>
        <w:jc w:val="both"/>
        <w:rPr>
          <w:rFonts w:ascii="Times New Roman" w:hAnsi="Times New Roman"/>
          <w:sz w:val="24"/>
          <w:szCs w:val="24"/>
        </w:rPr>
      </w:pPr>
      <w:r w:rsidRPr="00D90F5D">
        <w:rPr>
          <w:rFonts w:ascii="Times New Roman" w:hAnsi="Times New Roman"/>
          <w:sz w:val="24"/>
          <w:szCs w:val="24"/>
        </w:rPr>
        <w:t>7.1</w:t>
      </w:r>
      <w:r w:rsidR="00C634E7">
        <w:rPr>
          <w:rFonts w:ascii="Times New Roman" w:hAnsi="Times New Roman"/>
          <w:sz w:val="24"/>
          <w:szCs w:val="24"/>
        </w:rPr>
        <w:t>.</w:t>
      </w:r>
      <w:r w:rsidRPr="00D90F5D">
        <w:rPr>
          <w:rFonts w:ascii="Times New Roman" w:hAnsi="Times New Roman"/>
          <w:sz w:val="24"/>
          <w:szCs w:val="24"/>
        </w:rPr>
        <w:t xml:space="preserve"> Настоящий Договор вступает в силу с </w:t>
      </w:r>
      <w:r w:rsidR="008C3DDD">
        <w:rPr>
          <w:rFonts w:ascii="Times New Roman" w:hAnsi="Times New Roman"/>
          <w:sz w:val="24"/>
          <w:szCs w:val="24"/>
        </w:rPr>
        <w:t>01 июля</w:t>
      </w:r>
      <w:r w:rsidRPr="00D90F5D">
        <w:rPr>
          <w:rFonts w:ascii="Times New Roman" w:hAnsi="Times New Roman"/>
          <w:sz w:val="24"/>
          <w:szCs w:val="24"/>
        </w:rPr>
        <w:t xml:space="preserve"> 201</w:t>
      </w:r>
      <w:r w:rsidR="008C3DDD">
        <w:rPr>
          <w:rFonts w:ascii="Times New Roman" w:hAnsi="Times New Roman"/>
          <w:sz w:val="24"/>
          <w:szCs w:val="24"/>
        </w:rPr>
        <w:t>9</w:t>
      </w:r>
      <w:r w:rsidRPr="00D90F5D">
        <w:rPr>
          <w:rFonts w:ascii="Times New Roman" w:hAnsi="Times New Roman"/>
          <w:sz w:val="24"/>
          <w:szCs w:val="24"/>
        </w:rPr>
        <w:t xml:space="preserve"> года и действует до 3</w:t>
      </w:r>
      <w:r w:rsidR="008C3DDD">
        <w:rPr>
          <w:rFonts w:ascii="Times New Roman" w:hAnsi="Times New Roman"/>
          <w:sz w:val="24"/>
          <w:szCs w:val="24"/>
        </w:rPr>
        <w:t xml:space="preserve">0 июня </w:t>
      </w:r>
      <w:r w:rsidRPr="00D90F5D">
        <w:rPr>
          <w:rFonts w:ascii="Times New Roman" w:hAnsi="Times New Roman"/>
          <w:sz w:val="24"/>
          <w:szCs w:val="24"/>
        </w:rPr>
        <w:t>202</w:t>
      </w:r>
      <w:r w:rsidR="008C3DDD">
        <w:rPr>
          <w:rFonts w:ascii="Times New Roman" w:hAnsi="Times New Roman"/>
          <w:sz w:val="24"/>
          <w:szCs w:val="24"/>
        </w:rPr>
        <w:t>2</w:t>
      </w:r>
      <w:r w:rsidRPr="00D90F5D">
        <w:rPr>
          <w:rFonts w:ascii="Times New Roman" w:hAnsi="Times New Roman"/>
          <w:sz w:val="24"/>
          <w:szCs w:val="24"/>
        </w:rPr>
        <w:t xml:space="preserve"> года. </w:t>
      </w:r>
    </w:p>
    <w:p w:rsidR="00D876D9" w:rsidRPr="00D90F5D" w:rsidRDefault="00D876D9" w:rsidP="00D876D9">
      <w:pPr>
        <w:pStyle w:val="ae"/>
        <w:spacing w:after="0" w:line="240" w:lineRule="auto"/>
        <w:ind w:left="0"/>
        <w:jc w:val="both"/>
        <w:rPr>
          <w:rFonts w:ascii="Times New Roman" w:hAnsi="Times New Roman"/>
          <w:sz w:val="24"/>
          <w:szCs w:val="24"/>
        </w:rPr>
      </w:pPr>
      <w:r w:rsidRPr="00D90F5D">
        <w:rPr>
          <w:rFonts w:ascii="Times New Roman" w:hAnsi="Times New Roman"/>
          <w:sz w:val="24"/>
          <w:szCs w:val="24"/>
        </w:rPr>
        <w:t>7.2</w:t>
      </w:r>
      <w:r w:rsidR="00C634E7">
        <w:rPr>
          <w:rFonts w:ascii="Times New Roman" w:hAnsi="Times New Roman"/>
          <w:sz w:val="24"/>
          <w:szCs w:val="24"/>
        </w:rPr>
        <w:t>.</w:t>
      </w:r>
      <w:r w:rsidRPr="00D90F5D">
        <w:rPr>
          <w:rFonts w:ascii="Times New Roman" w:hAnsi="Times New Roman"/>
          <w:sz w:val="24"/>
          <w:szCs w:val="24"/>
        </w:rPr>
        <w:t xml:space="preserve"> Любая из сторон вправе расторгнуть настоящий Договор по своей инициативе, письменно известив об этом другую сторону не менее чем за 30 (Тридцать)</w:t>
      </w:r>
      <w:r w:rsidR="00D95444">
        <w:rPr>
          <w:rFonts w:ascii="Times New Roman" w:hAnsi="Times New Roman"/>
          <w:sz w:val="24"/>
          <w:szCs w:val="24"/>
        </w:rPr>
        <w:t xml:space="preserve"> календарных</w:t>
      </w:r>
      <w:r w:rsidRPr="00D90F5D">
        <w:rPr>
          <w:rFonts w:ascii="Times New Roman" w:hAnsi="Times New Roman"/>
          <w:sz w:val="24"/>
          <w:szCs w:val="24"/>
        </w:rPr>
        <w:t xml:space="preserve"> дней.</w:t>
      </w:r>
    </w:p>
    <w:p w:rsidR="00D26E08" w:rsidRPr="00D90F5D" w:rsidRDefault="00D26E08" w:rsidP="00D26E08">
      <w:pPr>
        <w:pStyle w:val="ae"/>
        <w:spacing w:after="0" w:line="240" w:lineRule="auto"/>
        <w:ind w:left="0"/>
        <w:jc w:val="both"/>
        <w:rPr>
          <w:rFonts w:ascii="Times New Roman" w:hAnsi="Times New Roman"/>
          <w:sz w:val="24"/>
          <w:szCs w:val="24"/>
        </w:rPr>
      </w:pPr>
      <w:r>
        <w:rPr>
          <w:rFonts w:ascii="Times New Roman" w:hAnsi="Times New Roman"/>
          <w:sz w:val="24"/>
          <w:szCs w:val="24"/>
        </w:rPr>
        <w:t>7.3</w:t>
      </w:r>
      <w:r w:rsidR="00C634E7">
        <w:rPr>
          <w:rFonts w:ascii="Times New Roman" w:hAnsi="Times New Roman"/>
          <w:sz w:val="24"/>
          <w:szCs w:val="24"/>
        </w:rPr>
        <w:t>.</w:t>
      </w:r>
      <w:r w:rsidRPr="00D90F5D">
        <w:rPr>
          <w:rFonts w:ascii="Times New Roman" w:hAnsi="Times New Roman"/>
          <w:sz w:val="24"/>
          <w:szCs w:val="24"/>
        </w:rPr>
        <w:t xml:space="preserve"> Настоящий Договор составлен в двух экземплярах, имеющих равную юридическую силу, по одному для каждой из Сторон.</w:t>
      </w:r>
    </w:p>
    <w:p w:rsidR="00D876D9" w:rsidRPr="00D90F5D" w:rsidRDefault="00D876D9" w:rsidP="00D876D9">
      <w:pPr>
        <w:pStyle w:val="ae"/>
        <w:spacing w:after="0" w:line="240" w:lineRule="auto"/>
        <w:ind w:left="709"/>
        <w:jc w:val="both"/>
        <w:rPr>
          <w:rFonts w:ascii="Times New Roman" w:hAnsi="Times New Roman"/>
          <w:sz w:val="24"/>
          <w:szCs w:val="24"/>
        </w:rPr>
      </w:pPr>
    </w:p>
    <w:p w:rsidR="00D876D9" w:rsidRDefault="00D876D9" w:rsidP="00D876D9">
      <w:pPr>
        <w:pStyle w:val="ae"/>
        <w:spacing w:after="0" w:line="240" w:lineRule="auto"/>
        <w:ind w:left="360"/>
        <w:jc w:val="center"/>
        <w:rPr>
          <w:rFonts w:ascii="Times New Roman" w:hAnsi="Times New Roman"/>
          <w:b/>
          <w:sz w:val="24"/>
          <w:szCs w:val="24"/>
        </w:rPr>
      </w:pPr>
      <w:r w:rsidRPr="00D90F5D">
        <w:rPr>
          <w:rFonts w:ascii="Times New Roman" w:hAnsi="Times New Roman"/>
          <w:b/>
          <w:sz w:val="24"/>
          <w:szCs w:val="24"/>
        </w:rPr>
        <w:t>8. Другие условия</w:t>
      </w:r>
      <w:r w:rsidR="00C16E4A">
        <w:rPr>
          <w:rFonts w:ascii="Times New Roman" w:hAnsi="Times New Roman"/>
          <w:b/>
          <w:sz w:val="24"/>
          <w:szCs w:val="24"/>
        </w:rPr>
        <w:t xml:space="preserve"> </w:t>
      </w:r>
    </w:p>
    <w:p w:rsidR="00C16E4A" w:rsidRPr="00D90F5D" w:rsidRDefault="00C16E4A" w:rsidP="00D876D9">
      <w:pPr>
        <w:pStyle w:val="ae"/>
        <w:spacing w:after="0" w:line="240" w:lineRule="auto"/>
        <w:ind w:left="360"/>
        <w:jc w:val="center"/>
        <w:rPr>
          <w:rFonts w:ascii="Times New Roman" w:hAnsi="Times New Roman"/>
          <w:b/>
          <w:sz w:val="24"/>
          <w:szCs w:val="24"/>
        </w:rPr>
      </w:pPr>
    </w:p>
    <w:p w:rsidR="00D876D9" w:rsidRPr="00D90F5D" w:rsidRDefault="00D876D9" w:rsidP="00D876D9">
      <w:pPr>
        <w:pStyle w:val="ae"/>
        <w:spacing w:after="0" w:line="240" w:lineRule="auto"/>
        <w:ind w:left="0"/>
        <w:jc w:val="both"/>
        <w:rPr>
          <w:rFonts w:ascii="Times New Roman" w:hAnsi="Times New Roman"/>
          <w:sz w:val="24"/>
          <w:szCs w:val="24"/>
        </w:rPr>
      </w:pPr>
      <w:r w:rsidRPr="00D90F5D">
        <w:rPr>
          <w:rFonts w:ascii="Times New Roman" w:hAnsi="Times New Roman"/>
          <w:sz w:val="24"/>
          <w:szCs w:val="24"/>
        </w:rPr>
        <w:t>8.1</w:t>
      </w:r>
      <w:r w:rsidR="00C634E7">
        <w:rPr>
          <w:rFonts w:ascii="Times New Roman" w:hAnsi="Times New Roman"/>
          <w:sz w:val="24"/>
          <w:szCs w:val="24"/>
        </w:rPr>
        <w:t>.</w:t>
      </w:r>
      <w:r w:rsidRPr="00D90F5D">
        <w:rPr>
          <w:rFonts w:ascii="Times New Roman" w:hAnsi="Times New Roman"/>
          <w:sz w:val="24"/>
          <w:szCs w:val="24"/>
        </w:rPr>
        <w:t xml:space="preserve"> Все изменения и дополнения к настоящему договору действительны только в том случае, если они совершены в письменном виде и подписаны уполномоченными представителями Сторон.</w:t>
      </w:r>
    </w:p>
    <w:p w:rsidR="00D876D9" w:rsidRPr="00D90F5D" w:rsidRDefault="00D876D9" w:rsidP="00D876D9">
      <w:pPr>
        <w:pStyle w:val="ae"/>
        <w:spacing w:after="0" w:line="240" w:lineRule="auto"/>
        <w:ind w:left="0"/>
        <w:jc w:val="both"/>
        <w:rPr>
          <w:rFonts w:ascii="Times New Roman" w:hAnsi="Times New Roman"/>
          <w:sz w:val="24"/>
          <w:szCs w:val="24"/>
        </w:rPr>
      </w:pPr>
      <w:r w:rsidRPr="00D90F5D">
        <w:rPr>
          <w:rFonts w:ascii="Times New Roman" w:hAnsi="Times New Roman"/>
          <w:sz w:val="24"/>
          <w:szCs w:val="24"/>
        </w:rPr>
        <w:t>8.2</w:t>
      </w:r>
      <w:r w:rsidR="00C634E7">
        <w:rPr>
          <w:rFonts w:ascii="Times New Roman" w:hAnsi="Times New Roman"/>
          <w:sz w:val="24"/>
          <w:szCs w:val="24"/>
        </w:rPr>
        <w:t>.</w:t>
      </w:r>
      <w:r w:rsidRPr="00D90F5D">
        <w:rPr>
          <w:rFonts w:ascii="Times New Roman" w:hAnsi="Times New Roman"/>
          <w:sz w:val="24"/>
          <w:szCs w:val="24"/>
        </w:rPr>
        <w:t xml:space="preserve"> Все уведомления, касающиеся настоящего договора, включая о расторжении настоящего Договора, изменение Прейскуранта, а также претензий о выплате штрафных санкций, направляются заказным письмом с уведомлением о получении либо с курьером под роспись получателя.</w:t>
      </w:r>
    </w:p>
    <w:p w:rsidR="00D876D9" w:rsidRPr="00D90F5D" w:rsidRDefault="00D876D9" w:rsidP="00D876D9">
      <w:pPr>
        <w:pStyle w:val="ae"/>
        <w:spacing w:after="0" w:line="240" w:lineRule="auto"/>
        <w:ind w:left="0"/>
        <w:jc w:val="both"/>
        <w:rPr>
          <w:rFonts w:ascii="Times New Roman" w:hAnsi="Times New Roman"/>
          <w:sz w:val="24"/>
          <w:szCs w:val="24"/>
        </w:rPr>
      </w:pPr>
      <w:r w:rsidRPr="00D90F5D">
        <w:rPr>
          <w:rFonts w:ascii="Times New Roman" w:hAnsi="Times New Roman"/>
          <w:sz w:val="24"/>
          <w:szCs w:val="24"/>
        </w:rPr>
        <w:t>8.</w:t>
      </w:r>
      <w:r w:rsidR="00E1516D">
        <w:rPr>
          <w:rFonts w:ascii="Times New Roman" w:hAnsi="Times New Roman"/>
          <w:sz w:val="24"/>
          <w:szCs w:val="24"/>
        </w:rPr>
        <w:t>3</w:t>
      </w:r>
      <w:r w:rsidR="00C634E7">
        <w:rPr>
          <w:rFonts w:ascii="Times New Roman" w:hAnsi="Times New Roman"/>
          <w:sz w:val="24"/>
          <w:szCs w:val="24"/>
        </w:rPr>
        <w:t>.</w:t>
      </w:r>
      <w:r w:rsidRPr="00D90F5D">
        <w:rPr>
          <w:rFonts w:ascii="Times New Roman" w:hAnsi="Times New Roman"/>
          <w:sz w:val="24"/>
          <w:szCs w:val="24"/>
        </w:rPr>
        <w:t xml:space="preserve"> </w:t>
      </w:r>
      <w:proofErr w:type="gramStart"/>
      <w:r w:rsidRPr="00D90F5D">
        <w:rPr>
          <w:rFonts w:ascii="Times New Roman" w:hAnsi="Times New Roman"/>
          <w:sz w:val="24"/>
          <w:szCs w:val="24"/>
        </w:rPr>
        <w:t xml:space="preserve">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 </w:t>
      </w:r>
      <w:proofErr w:type="gramEnd"/>
    </w:p>
    <w:p w:rsidR="00D876D9" w:rsidRPr="00D90F5D" w:rsidRDefault="00E1516D" w:rsidP="00D876D9">
      <w:pPr>
        <w:pStyle w:val="ae"/>
        <w:spacing w:after="0" w:line="240" w:lineRule="auto"/>
        <w:ind w:left="0"/>
        <w:jc w:val="both"/>
        <w:rPr>
          <w:rFonts w:ascii="Times New Roman" w:hAnsi="Times New Roman"/>
          <w:sz w:val="24"/>
          <w:szCs w:val="24"/>
        </w:rPr>
      </w:pPr>
      <w:r>
        <w:rPr>
          <w:rFonts w:ascii="Times New Roman" w:hAnsi="Times New Roman"/>
          <w:sz w:val="24"/>
          <w:szCs w:val="24"/>
        </w:rPr>
        <w:t>8.4</w:t>
      </w:r>
      <w:r w:rsidR="00C634E7">
        <w:rPr>
          <w:rFonts w:ascii="Times New Roman" w:hAnsi="Times New Roman"/>
          <w:sz w:val="24"/>
          <w:szCs w:val="24"/>
        </w:rPr>
        <w:t>.</w:t>
      </w:r>
      <w:r w:rsidR="00D876D9" w:rsidRPr="00D90F5D">
        <w:rPr>
          <w:rFonts w:ascii="Times New Roman" w:hAnsi="Times New Roman"/>
          <w:sz w:val="24"/>
          <w:szCs w:val="24"/>
        </w:rPr>
        <w:t xml:space="preserve"> При исполнении своих обязательств по договору стороны, их аффилированные лица, работники или посредники не осуществляют дейст</w:t>
      </w:r>
      <w:r>
        <w:rPr>
          <w:rFonts w:ascii="Times New Roman" w:hAnsi="Times New Roman"/>
          <w:sz w:val="24"/>
          <w:szCs w:val="24"/>
        </w:rPr>
        <w:t>вия, к</w:t>
      </w:r>
      <w:r w:rsidR="00D876D9" w:rsidRPr="00D90F5D">
        <w:rPr>
          <w:rFonts w:ascii="Times New Roman" w:hAnsi="Times New Roman"/>
          <w:sz w:val="24"/>
          <w:szCs w:val="24"/>
        </w:rPr>
        <w:t xml:space="preserve">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путем. </w:t>
      </w:r>
    </w:p>
    <w:p w:rsidR="00D876D9" w:rsidRPr="00D90F5D" w:rsidRDefault="00E1516D" w:rsidP="00D876D9">
      <w:pPr>
        <w:pStyle w:val="ae"/>
        <w:spacing w:after="0" w:line="240" w:lineRule="auto"/>
        <w:ind w:left="0"/>
        <w:jc w:val="both"/>
        <w:rPr>
          <w:rFonts w:ascii="Times New Roman" w:hAnsi="Times New Roman"/>
          <w:sz w:val="24"/>
          <w:szCs w:val="24"/>
        </w:rPr>
      </w:pPr>
      <w:r>
        <w:rPr>
          <w:rFonts w:ascii="Times New Roman" w:hAnsi="Times New Roman"/>
          <w:sz w:val="24"/>
          <w:szCs w:val="24"/>
        </w:rPr>
        <w:t>8.5</w:t>
      </w:r>
      <w:r w:rsidR="00C634E7">
        <w:rPr>
          <w:rFonts w:ascii="Times New Roman" w:hAnsi="Times New Roman"/>
          <w:sz w:val="24"/>
          <w:szCs w:val="24"/>
        </w:rPr>
        <w:t>.</w:t>
      </w:r>
      <w:r w:rsidR="00D876D9" w:rsidRPr="00D90F5D">
        <w:rPr>
          <w:rFonts w:ascii="Times New Roman" w:hAnsi="Times New Roman"/>
          <w:sz w:val="24"/>
          <w:szCs w:val="24"/>
        </w:rPr>
        <w:t xml:space="preserve"> В случае возникновения у Стороны подозрений, что произошло или может произойти нарушение каких-либо положений настоящей</w:t>
      </w:r>
      <w:r>
        <w:rPr>
          <w:rFonts w:ascii="Times New Roman" w:hAnsi="Times New Roman"/>
          <w:sz w:val="24"/>
          <w:szCs w:val="24"/>
        </w:rPr>
        <w:t xml:space="preserve"> статьи договора, сторона должна</w:t>
      </w:r>
      <w:r w:rsidR="00D876D9" w:rsidRPr="00D90F5D">
        <w:rPr>
          <w:rFonts w:ascii="Times New Roman" w:hAnsi="Times New Roman"/>
          <w:sz w:val="24"/>
          <w:szCs w:val="24"/>
        </w:rPr>
        <w:t xml:space="preserve">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D876D9" w:rsidRPr="00D90F5D">
        <w:rPr>
          <w:rFonts w:ascii="Times New Roman" w:hAnsi="Times New Roman"/>
          <w:sz w:val="24"/>
          <w:szCs w:val="24"/>
        </w:rPr>
        <w:t>с даты получения</w:t>
      </w:r>
      <w:proofErr w:type="gramEnd"/>
      <w:r w:rsidR="00D876D9" w:rsidRPr="00D90F5D">
        <w:rPr>
          <w:rFonts w:ascii="Times New Roman" w:hAnsi="Times New Roman"/>
          <w:sz w:val="24"/>
          <w:szCs w:val="24"/>
        </w:rPr>
        <w:t xml:space="preserve"> письменного уведомления. </w:t>
      </w:r>
      <w:proofErr w:type="gramStart"/>
      <w:r w:rsidR="00D876D9" w:rsidRPr="00D90F5D">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квалифицированных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путем.</w:t>
      </w:r>
      <w:proofErr w:type="gramEnd"/>
    </w:p>
    <w:p w:rsidR="00D876D9" w:rsidRPr="00D90F5D" w:rsidRDefault="00E1516D" w:rsidP="00D876D9">
      <w:pPr>
        <w:pStyle w:val="ae"/>
        <w:spacing w:after="0" w:line="240" w:lineRule="auto"/>
        <w:ind w:left="0"/>
        <w:jc w:val="both"/>
        <w:rPr>
          <w:rFonts w:ascii="Times New Roman" w:hAnsi="Times New Roman"/>
          <w:sz w:val="24"/>
          <w:szCs w:val="24"/>
        </w:rPr>
      </w:pPr>
      <w:r>
        <w:rPr>
          <w:rFonts w:ascii="Times New Roman" w:hAnsi="Times New Roman"/>
          <w:sz w:val="24"/>
          <w:szCs w:val="24"/>
        </w:rPr>
        <w:t>8.6</w:t>
      </w:r>
      <w:r w:rsidR="00C634E7">
        <w:rPr>
          <w:rFonts w:ascii="Times New Roman" w:hAnsi="Times New Roman"/>
          <w:sz w:val="24"/>
          <w:szCs w:val="24"/>
        </w:rPr>
        <w:t>.</w:t>
      </w:r>
      <w:r w:rsidR="00D876D9" w:rsidRPr="00D90F5D">
        <w:rPr>
          <w:rFonts w:ascii="Times New Roman" w:hAnsi="Times New Roman"/>
          <w:sz w:val="24"/>
          <w:szCs w:val="24"/>
        </w:rPr>
        <w:t xml:space="preserve"> В случае нарушения одной Стороной обязательств поддерживаться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w:t>
      </w:r>
      <w:r w:rsidR="00D876D9" w:rsidRPr="00D90F5D">
        <w:rPr>
          <w:rFonts w:ascii="Times New Roman" w:hAnsi="Times New Roman"/>
          <w:sz w:val="24"/>
          <w:szCs w:val="24"/>
        </w:rPr>
        <w:lastRenderedPageBreak/>
        <w:t>письме</w:t>
      </w:r>
      <w:r>
        <w:rPr>
          <w:rFonts w:ascii="Times New Roman" w:hAnsi="Times New Roman"/>
          <w:sz w:val="24"/>
          <w:szCs w:val="24"/>
        </w:rPr>
        <w:t>нное уведомление о расторжении.</w:t>
      </w:r>
      <w:r w:rsidR="00D876D9" w:rsidRPr="00D90F5D">
        <w:rPr>
          <w:rFonts w:ascii="Times New Roman" w:hAnsi="Times New Roman"/>
          <w:sz w:val="24"/>
          <w:szCs w:val="24"/>
        </w:rPr>
        <w:t xml:space="preserve"> Сторона, по чьей инициативе </w:t>
      </w:r>
      <w:proofErr w:type="gramStart"/>
      <w:r w:rsidR="00D876D9" w:rsidRPr="00D90F5D">
        <w:rPr>
          <w:rFonts w:ascii="Times New Roman" w:hAnsi="Times New Roman"/>
          <w:sz w:val="24"/>
          <w:szCs w:val="24"/>
        </w:rPr>
        <w:t>был</w:t>
      </w:r>
      <w:proofErr w:type="gramEnd"/>
      <w:r w:rsidR="00D876D9" w:rsidRPr="00D90F5D">
        <w:rPr>
          <w:rFonts w:ascii="Times New Roman" w:hAnsi="Times New Roman"/>
          <w:sz w:val="24"/>
          <w:szCs w:val="24"/>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876D9" w:rsidRPr="00D90F5D" w:rsidRDefault="00D876D9" w:rsidP="00D876D9">
      <w:pPr>
        <w:pStyle w:val="ae"/>
        <w:spacing w:after="0" w:line="240" w:lineRule="auto"/>
        <w:jc w:val="both"/>
        <w:rPr>
          <w:rFonts w:ascii="Times New Roman" w:hAnsi="Times New Roman"/>
          <w:sz w:val="24"/>
          <w:szCs w:val="24"/>
        </w:rPr>
      </w:pPr>
    </w:p>
    <w:p w:rsidR="00D876D9" w:rsidRDefault="00D876D9" w:rsidP="00D876D9">
      <w:pPr>
        <w:pStyle w:val="ae"/>
        <w:spacing w:after="0" w:line="240" w:lineRule="auto"/>
        <w:ind w:left="0"/>
        <w:jc w:val="both"/>
        <w:rPr>
          <w:rFonts w:ascii="Times New Roman" w:hAnsi="Times New Roman"/>
          <w:sz w:val="24"/>
          <w:szCs w:val="24"/>
        </w:rPr>
      </w:pPr>
      <w:r w:rsidRPr="00D90F5D">
        <w:rPr>
          <w:rFonts w:ascii="Times New Roman" w:hAnsi="Times New Roman"/>
          <w:b/>
          <w:sz w:val="24"/>
          <w:szCs w:val="24"/>
        </w:rPr>
        <w:t>Приложения</w:t>
      </w:r>
      <w:r w:rsidRPr="00D90F5D">
        <w:rPr>
          <w:rFonts w:ascii="Times New Roman" w:hAnsi="Times New Roman"/>
          <w:sz w:val="24"/>
          <w:szCs w:val="24"/>
        </w:rPr>
        <w:t>:</w:t>
      </w:r>
      <w:r w:rsidR="00C16E4A">
        <w:rPr>
          <w:rFonts w:ascii="Times New Roman" w:hAnsi="Times New Roman"/>
          <w:sz w:val="24"/>
          <w:szCs w:val="24"/>
        </w:rPr>
        <w:t xml:space="preserve"> </w:t>
      </w:r>
    </w:p>
    <w:p w:rsidR="00C16E4A" w:rsidRPr="00D90F5D" w:rsidRDefault="00C16E4A" w:rsidP="00D876D9">
      <w:pPr>
        <w:pStyle w:val="ae"/>
        <w:spacing w:after="0" w:line="240" w:lineRule="auto"/>
        <w:ind w:left="0"/>
        <w:jc w:val="both"/>
        <w:rPr>
          <w:rFonts w:ascii="Times New Roman" w:hAnsi="Times New Roman"/>
          <w:sz w:val="24"/>
          <w:szCs w:val="24"/>
        </w:rPr>
      </w:pPr>
    </w:p>
    <w:p w:rsidR="00D876D9" w:rsidRPr="00D90F5D" w:rsidRDefault="00E1516D" w:rsidP="00D876D9">
      <w:pPr>
        <w:pStyle w:val="ae"/>
        <w:numPr>
          <w:ilvl w:val="0"/>
          <w:numId w:val="29"/>
        </w:numPr>
        <w:spacing w:after="0" w:line="240" w:lineRule="auto"/>
        <w:jc w:val="both"/>
        <w:rPr>
          <w:rFonts w:ascii="Times New Roman" w:hAnsi="Times New Roman"/>
          <w:sz w:val="24"/>
          <w:szCs w:val="24"/>
        </w:rPr>
      </w:pPr>
      <w:r>
        <w:rPr>
          <w:rFonts w:ascii="Times New Roman" w:hAnsi="Times New Roman"/>
          <w:sz w:val="24"/>
          <w:szCs w:val="24"/>
        </w:rPr>
        <w:t xml:space="preserve">Перечень </w:t>
      </w:r>
      <w:r w:rsidR="001944FB">
        <w:rPr>
          <w:rFonts w:ascii="Times New Roman" w:hAnsi="Times New Roman"/>
          <w:sz w:val="24"/>
          <w:szCs w:val="24"/>
        </w:rPr>
        <w:t xml:space="preserve">транспортных средств </w:t>
      </w:r>
      <w:r>
        <w:rPr>
          <w:rFonts w:ascii="Times New Roman" w:hAnsi="Times New Roman"/>
          <w:sz w:val="24"/>
          <w:szCs w:val="24"/>
        </w:rPr>
        <w:t>Заказчика (Приложение №1);</w:t>
      </w:r>
    </w:p>
    <w:p w:rsidR="00D876D9" w:rsidRDefault="00D876D9" w:rsidP="00D876D9">
      <w:pPr>
        <w:pStyle w:val="ae"/>
        <w:numPr>
          <w:ilvl w:val="0"/>
          <w:numId w:val="29"/>
        </w:numPr>
        <w:spacing w:after="0" w:line="240" w:lineRule="auto"/>
        <w:jc w:val="both"/>
        <w:rPr>
          <w:rFonts w:ascii="Times New Roman" w:hAnsi="Times New Roman"/>
          <w:sz w:val="24"/>
          <w:szCs w:val="24"/>
        </w:rPr>
      </w:pPr>
      <w:r w:rsidRPr="00D90F5D">
        <w:rPr>
          <w:rFonts w:ascii="Times New Roman" w:hAnsi="Times New Roman"/>
          <w:sz w:val="24"/>
          <w:szCs w:val="24"/>
        </w:rPr>
        <w:t>Прейскурант цен по техническому обслуживанию</w:t>
      </w:r>
      <w:r w:rsidR="00E1516D">
        <w:rPr>
          <w:rFonts w:ascii="Times New Roman" w:hAnsi="Times New Roman"/>
          <w:sz w:val="24"/>
          <w:szCs w:val="24"/>
        </w:rPr>
        <w:t xml:space="preserve"> и ремонту транспортных средств (Приложение №2); </w:t>
      </w:r>
    </w:p>
    <w:p w:rsidR="00E1516D" w:rsidRDefault="00E1516D" w:rsidP="00E1516D">
      <w:pPr>
        <w:pStyle w:val="ae"/>
        <w:numPr>
          <w:ilvl w:val="0"/>
          <w:numId w:val="29"/>
        </w:numPr>
        <w:spacing w:after="0" w:line="240" w:lineRule="auto"/>
        <w:jc w:val="both"/>
        <w:rPr>
          <w:rFonts w:ascii="Times New Roman" w:hAnsi="Times New Roman"/>
          <w:sz w:val="24"/>
          <w:szCs w:val="24"/>
        </w:rPr>
      </w:pPr>
      <w:r w:rsidRPr="00D90F5D">
        <w:rPr>
          <w:rFonts w:ascii="Times New Roman" w:hAnsi="Times New Roman"/>
          <w:sz w:val="24"/>
          <w:szCs w:val="24"/>
        </w:rPr>
        <w:t>Прейскурант цен по техническому обслуживанию</w:t>
      </w:r>
      <w:r>
        <w:rPr>
          <w:rFonts w:ascii="Times New Roman" w:hAnsi="Times New Roman"/>
          <w:sz w:val="24"/>
          <w:szCs w:val="24"/>
        </w:rPr>
        <w:t xml:space="preserve"> и ремонту транспортных средств, действующий при первичной невозможности доставки транспортного средства Заказчика на ремонтно-п</w:t>
      </w:r>
      <w:r w:rsidR="00AF60A7">
        <w:rPr>
          <w:rFonts w:ascii="Times New Roman" w:hAnsi="Times New Roman"/>
          <w:sz w:val="24"/>
          <w:szCs w:val="24"/>
        </w:rPr>
        <w:t>роизводственную базу Подрядчика</w:t>
      </w:r>
      <w:r>
        <w:rPr>
          <w:rFonts w:ascii="Times New Roman" w:hAnsi="Times New Roman"/>
          <w:sz w:val="24"/>
          <w:szCs w:val="24"/>
        </w:rPr>
        <w:t xml:space="preserve"> (Приложение №3). </w:t>
      </w:r>
    </w:p>
    <w:p w:rsidR="00E1516D" w:rsidRPr="00D90F5D" w:rsidRDefault="00E1516D" w:rsidP="00E1516D">
      <w:pPr>
        <w:pStyle w:val="ae"/>
        <w:spacing w:after="0" w:line="240" w:lineRule="auto"/>
        <w:ind w:left="360"/>
        <w:jc w:val="both"/>
        <w:rPr>
          <w:rFonts w:ascii="Times New Roman" w:hAnsi="Times New Roman"/>
          <w:sz w:val="24"/>
          <w:szCs w:val="24"/>
        </w:rPr>
      </w:pPr>
    </w:p>
    <w:p w:rsidR="00D876D9" w:rsidRPr="00D90F5D" w:rsidRDefault="00D876D9" w:rsidP="00D876D9">
      <w:pPr>
        <w:pStyle w:val="ae"/>
        <w:spacing w:after="0" w:line="240" w:lineRule="auto"/>
        <w:jc w:val="both"/>
        <w:rPr>
          <w:rFonts w:ascii="Times New Roman" w:hAnsi="Times New Roman"/>
          <w:sz w:val="24"/>
          <w:szCs w:val="24"/>
        </w:rPr>
      </w:pPr>
    </w:p>
    <w:p w:rsidR="00D876D9" w:rsidRPr="00AE18EC" w:rsidRDefault="00D876D9" w:rsidP="00D876D9">
      <w:pPr>
        <w:pStyle w:val="ae"/>
        <w:spacing w:after="0" w:line="240" w:lineRule="auto"/>
        <w:ind w:left="360"/>
        <w:jc w:val="center"/>
        <w:rPr>
          <w:rFonts w:ascii="Times New Roman" w:hAnsi="Times New Roman"/>
          <w:b/>
        </w:rPr>
      </w:pPr>
      <w:r>
        <w:rPr>
          <w:rFonts w:ascii="Times New Roman" w:hAnsi="Times New Roman"/>
          <w:b/>
        </w:rPr>
        <w:t xml:space="preserve">9. </w:t>
      </w:r>
      <w:r w:rsidRPr="00AE18EC">
        <w:rPr>
          <w:rFonts w:ascii="Times New Roman" w:hAnsi="Times New Roman"/>
          <w:b/>
        </w:rPr>
        <w:t>Адреса и банковские реквизиты сторон</w:t>
      </w:r>
    </w:p>
    <w:p w:rsidR="00D876D9" w:rsidRPr="00AE18EC" w:rsidRDefault="00D876D9" w:rsidP="00D876D9">
      <w:pPr>
        <w:pStyle w:val="ae"/>
        <w:spacing w:after="0" w:line="240" w:lineRule="auto"/>
        <w:rPr>
          <w:rFonts w:ascii="Times New Roman" w:hAnsi="Times New Roman"/>
          <w:b/>
        </w:rPr>
      </w:pPr>
    </w:p>
    <w:tbl>
      <w:tblPr>
        <w:tblW w:w="10135" w:type="dxa"/>
        <w:tblLook w:val="04A0" w:firstRow="1" w:lastRow="0" w:firstColumn="1" w:lastColumn="0" w:noHBand="0" w:noVBand="1"/>
      </w:tblPr>
      <w:tblGrid>
        <w:gridCol w:w="5353"/>
        <w:gridCol w:w="4782"/>
      </w:tblGrid>
      <w:tr w:rsidR="00D876D9" w:rsidRPr="00AE18EC" w:rsidTr="00A3214E">
        <w:tc>
          <w:tcPr>
            <w:tcW w:w="5353" w:type="dxa"/>
            <w:shd w:val="clear" w:color="auto" w:fill="auto"/>
          </w:tcPr>
          <w:p w:rsidR="00C16E4A" w:rsidRDefault="00C16E4A" w:rsidP="000E7350">
            <w:pPr>
              <w:spacing w:line="240" w:lineRule="auto"/>
              <w:ind w:firstLine="142"/>
              <w:rPr>
                <w:b/>
              </w:rPr>
            </w:pPr>
          </w:p>
          <w:p w:rsidR="00D876D9" w:rsidRPr="00AE18EC" w:rsidRDefault="00D876D9" w:rsidP="000E7350">
            <w:pPr>
              <w:spacing w:line="240" w:lineRule="auto"/>
              <w:ind w:firstLine="142"/>
              <w:rPr>
                <w:b/>
              </w:rPr>
            </w:pPr>
            <w:r w:rsidRPr="00AE18EC">
              <w:rPr>
                <w:b/>
              </w:rPr>
              <w:t>ЗАКАЗЧИК:</w:t>
            </w:r>
          </w:p>
          <w:p w:rsidR="00D876D9" w:rsidRPr="00AE18EC" w:rsidRDefault="008C3DDD" w:rsidP="000E7350">
            <w:pPr>
              <w:spacing w:line="240" w:lineRule="auto"/>
              <w:ind w:firstLine="142"/>
              <w:rPr>
                <w:b/>
              </w:rPr>
            </w:pPr>
            <w:r>
              <w:rPr>
                <w:b/>
              </w:rPr>
              <w:t>П</w:t>
            </w:r>
            <w:r w:rsidR="00D876D9" w:rsidRPr="00AE18EC">
              <w:rPr>
                <w:b/>
              </w:rPr>
              <w:t>АО «</w:t>
            </w:r>
            <w:proofErr w:type="spellStart"/>
            <w:r w:rsidR="00D876D9" w:rsidRPr="00AE18EC">
              <w:rPr>
                <w:b/>
              </w:rPr>
              <w:t>Славнефть</w:t>
            </w:r>
            <w:proofErr w:type="spellEnd"/>
            <w:r w:rsidR="00D876D9" w:rsidRPr="00AE18EC">
              <w:rPr>
                <w:b/>
              </w:rPr>
              <w:t>-ЯНОС»</w:t>
            </w:r>
          </w:p>
          <w:p w:rsidR="0002365B" w:rsidRPr="00564ED3" w:rsidRDefault="0002365B" w:rsidP="0002365B">
            <w:pPr>
              <w:suppressAutoHyphens/>
              <w:ind w:firstLine="0"/>
              <w:rPr>
                <w:sz w:val="23"/>
                <w:szCs w:val="23"/>
              </w:rPr>
            </w:pPr>
            <w:r w:rsidRPr="00564ED3">
              <w:rPr>
                <w:sz w:val="23"/>
                <w:szCs w:val="23"/>
                <w:u w:val="single"/>
              </w:rPr>
              <w:t>Место нахождения</w:t>
            </w:r>
            <w:r w:rsidRPr="00564ED3">
              <w:rPr>
                <w:sz w:val="23"/>
                <w:szCs w:val="23"/>
              </w:rPr>
              <w:t xml:space="preserve">: </w:t>
            </w:r>
          </w:p>
          <w:p w:rsidR="0002365B" w:rsidRPr="00564ED3" w:rsidRDefault="0002365B" w:rsidP="0002365B">
            <w:pPr>
              <w:suppressAutoHyphens/>
              <w:ind w:firstLine="0"/>
              <w:rPr>
                <w:sz w:val="23"/>
                <w:szCs w:val="23"/>
              </w:rPr>
            </w:pPr>
            <w:r w:rsidRPr="00564ED3">
              <w:rPr>
                <w:sz w:val="23"/>
                <w:szCs w:val="23"/>
              </w:rPr>
              <w:t xml:space="preserve">Российская Федерация, Ярославская область, </w:t>
            </w:r>
            <w:r>
              <w:rPr>
                <w:sz w:val="23"/>
                <w:szCs w:val="23"/>
              </w:rPr>
              <w:br/>
            </w:r>
            <w:r w:rsidRPr="00564ED3">
              <w:rPr>
                <w:sz w:val="23"/>
                <w:szCs w:val="23"/>
              </w:rPr>
              <w:t>город Ярославль</w:t>
            </w:r>
          </w:p>
          <w:p w:rsidR="0002365B" w:rsidRPr="00564ED3" w:rsidRDefault="0002365B" w:rsidP="0002365B">
            <w:pPr>
              <w:suppressAutoHyphens/>
              <w:ind w:firstLine="0"/>
              <w:rPr>
                <w:sz w:val="23"/>
                <w:szCs w:val="23"/>
                <w:u w:val="single"/>
              </w:rPr>
            </w:pPr>
            <w:r w:rsidRPr="00564ED3">
              <w:rPr>
                <w:sz w:val="23"/>
                <w:szCs w:val="23"/>
                <w:u w:val="single"/>
              </w:rPr>
              <w:t>Адрес для корреспонденции:</w:t>
            </w:r>
          </w:p>
          <w:p w:rsidR="0002365B" w:rsidRPr="00564ED3" w:rsidRDefault="0002365B" w:rsidP="0002365B">
            <w:pPr>
              <w:ind w:firstLine="0"/>
              <w:contextualSpacing/>
              <w:rPr>
                <w:sz w:val="23"/>
                <w:szCs w:val="23"/>
              </w:rPr>
            </w:pPr>
            <w:r w:rsidRPr="00564ED3">
              <w:rPr>
                <w:sz w:val="23"/>
                <w:szCs w:val="23"/>
              </w:rPr>
              <w:t xml:space="preserve">Российская Федерация, </w:t>
            </w:r>
            <w:smartTag w:uri="urn:schemas-microsoft-com:office:smarttags" w:element="metricconverter">
              <w:smartTagPr>
                <w:attr w:name="ProductID" w:val="150023, г"/>
              </w:smartTagPr>
              <w:r w:rsidRPr="00564ED3">
                <w:rPr>
                  <w:sz w:val="23"/>
                  <w:szCs w:val="23"/>
                </w:rPr>
                <w:t>150023, г</w:t>
              </w:r>
            </w:smartTag>
            <w:r w:rsidRPr="00564ED3">
              <w:rPr>
                <w:sz w:val="23"/>
                <w:szCs w:val="23"/>
              </w:rPr>
              <w:t>. Ярославль, Московский проспект, дом 130</w:t>
            </w:r>
          </w:p>
          <w:p w:rsidR="0002365B" w:rsidRPr="00AF1246" w:rsidRDefault="0002365B" w:rsidP="0002365B">
            <w:pPr>
              <w:ind w:firstLine="0"/>
              <w:contextualSpacing/>
              <w:rPr>
                <w:sz w:val="23"/>
                <w:szCs w:val="23"/>
              </w:rPr>
            </w:pPr>
            <w:r w:rsidRPr="00AF1246">
              <w:rPr>
                <w:sz w:val="23"/>
                <w:szCs w:val="23"/>
              </w:rPr>
              <w:t>ИНН 7601001107   КПП 997</w:t>
            </w:r>
            <w:r>
              <w:rPr>
                <w:sz w:val="23"/>
                <w:szCs w:val="23"/>
              </w:rPr>
              <w:t>2</w:t>
            </w:r>
            <w:r w:rsidRPr="00AF1246">
              <w:rPr>
                <w:sz w:val="23"/>
                <w:szCs w:val="23"/>
              </w:rPr>
              <w:t>50001</w:t>
            </w:r>
          </w:p>
          <w:p w:rsidR="0002365B" w:rsidRPr="001E5A47" w:rsidRDefault="0002365B" w:rsidP="0002365B">
            <w:pPr>
              <w:ind w:firstLine="0"/>
              <w:contextualSpacing/>
              <w:rPr>
                <w:sz w:val="23"/>
                <w:szCs w:val="23"/>
              </w:rPr>
            </w:pPr>
            <w:r w:rsidRPr="001E5A47">
              <w:rPr>
                <w:sz w:val="23"/>
                <w:szCs w:val="23"/>
              </w:rPr>
              <w:t xml:space="preserve">ОКПО 00149765 </w:t>
            </w:r>
          </w:p>
          <w:p w:rsidR="0002365B" w:rsidRPr="001E5A47" w:rsidRDefault="0002365B" w:rsidP="0002365B">
            <w:pPr>
              <w:ind w:firstLine="0"/>
              <w:contextualSpacing/>
              <w:rPr>
                <w:sz w:val="23"/>
                <w:szCs w:val="23"/>
              </w:rPr>
            </w:pPr>
            <w:r w:rsidRPr="001E5A47">
              <w:rPr>
                <w:sz w:val="23"/>
                <w:szCs w:val="23"/>
              </w:rPr>
              <w:t xml:space="preserve">Расчетный счет № 40702810616250002974 </w:t>
            </w:r>
          </w:p>
          <w:p w:rsidR="0002365B" w:rsidRPr="001E5A47" w:rsidRDefault="0002365B" w:rsidP="0002365B">
            <w:pPr>
              <w:ind w:firstLine="0"/>
              <w:contextualSpacing/>
              <w:rPr>
                <w:sz w:val="23"/>
                <w:szCs w:val="23"/>
              </w:rPr>
            </w:pPr>
            <w:r w:rsidRPr="001E5A47">
              <w:rPr>
                <w:sz w:val="23"/>
                <w:szCs w:val="23"/>
              </w:rPr>
              <w:t xml:space="preserve">в филиале Банка ВТБ (ПАО), </w:t>
            </w:r>
          </w:p>
          <w:p w:rsidR="0002365B" w:rsidRPr="001E5A47" w:rsidRDefault="0002365B" w:rsidP="0002365B">
            <w:pPr>
              <w:ind w:firstLine="0"/>
              <w:contextualSpacing/>
              <w:rPr>
                <w:sz w:val="23"/>
                <w:szCs w:val="23"/>
              </w:rPr>
            </w:pPr>
            <w:r w:rsidRPr="001E5A47">
              <w:rPr>
                <w:sz w:val="23"/>
                <w:szCs w:val="23"/>
              </w:rPr>
              <w:t>г. Воронеж</w:t>
            </w:r>
            <w:r>
              <w:rPr>
                <w:sz w:val="23"/>
                <w:szCs w:val="23"/>
              </w:rPr>
              <w:t xml:space="preserve"> </w:t>
            </w:r>
            <w:r w:rsidRPr="001E5A47">
              <w:rPr>
                <w:sz w:val="23"/>
                <w:szCs w:val="23"/>
              </w:rPr>
              <w:t>БИК 042007835</w:t>
            </w:r>
          </w:p>
          <w:p w:rsidR="0002365B" w:rsidRDefault="0002365B" w:rsidP="0002365B">
            <w:pPr>
              <w:ind w:firstLine="0"/>
              <w:contextualSpacing/>
              <w:rPr>
                <w:b/>
                <w:sz w:val="23"/>
                <w:szCs w:val="23"/>
              </w:rPr>
            </w:pPr>
            <w:r w:rsidRPr="001E5A47">
              <w:rPr>
                <w:sz w:val="23"/>
                <w:szCs w:val="23"/>
              </w:rPr>
              <w:t>КОРР.СЧЕТ 30101810100000000835</w:t>
            </w:r>
            <w:r w:rsidRPr="001E5A47">
              <w:rPr>
                <w:b/>
                <w:sz w:val="23"/>
                <w:szCs w:val="23"/>
              </w:rPr>
              <w:t xml:space="preserve"> </w:t>
            </w:r>
          </w:p>
          <w:p w:rsidR="00D876D9" w:rsidRPr="00AE18EC" w:rsidRDefault="00D876D9" w:rsidP="009925D2">
            <w:pPr>
              <w:spacing w:line="240" w:lineRule="auto"/>
              <w:ind w:firstLine="0"/>
            </w:pPr>
          </w:p>
          <w:p w:rsidR="00D876D9" w:rsidRPr="00AE18EC" w:rsidRDefault="00D876D9" w:rsidP="000E7350">
            <w:pPr>
              <w:pStyle w:val="Standard"/>
              <w:snapToGrid w:val="0"/>
              <w:ind w:right="57" w:firstLine="142"/>
              <w:rPr>
                <w:rFonts w:cs="Times New Roman"/>
                <w:b/>
              </w:rPr>
            </w:pPr>
            <w:proofErr w:type="spellStart"/>
            <w:r w:rsidRPr="00AE18EC">
              <w:rPr>
                <w:rFonts w:cs="Times New Roman"/>
                <w:b/>
              </w:rPr>
              <w:t>Генеральный</w:t>
            </w:r>
            <w:proofErr w:type="spellEnd"/>
            <w:r w:rsidRPr="00AE18EC">
              <w:rPr>
                <w:rFonts w:cs="Times New Roman"/>
                <w:b/>
              </w:rPr>
              <w:t xml:space="preserve"> </w:t>
            </w:r>
            <w:proofErr w:type="spellStart"/>
            <w:r w:rsidRPr="00AE18EC">
              <w:rPr>
                <w:rFonts w:cs="Times New Roman"/>
                <w:b/>
              </w:rPr>
              <w:t>директор</w:t>
            </w:r>
            <w:proofErr w:type="spellEnd"/>
          </w:p>
          <w:p w:rsidR="00D876D9" w:rsidRPr="00AE18EC" w:rsidRDefault="008C3DDD" w:rsidP="000E7350">
            <w:pPr>
              <w:pStyle w:val="Standard"/>
              <w:ind w:right="57" w:firstLine="142"/>
              <w:rPr>
                <w:rFonts w:cs="Times New Roman"/>
                <w:b/>
              </w:rPr>
            </w:pPr>
            <w:r>
              <w:rPr>
                <w:rFonts w:cs="Times New Roman"/>
                <w:b/>
                <w:lang w:val="ru-RU"/>
              </w:rPr>
              <w:t>П</w:t>
            </w:r>
            <w:r w:rsidR="00D876D9" w:rsidRPr="00AE18EC">
              <w:rPr>
                <w:rFonts w:cs="Times New Roman"/>
                <w:b/>
              </w:rPr>
              <w:t>АО «</w:t>
            </w:r>
            <w:proofErr w:type="spellStart"/>
            <w:r w:rsidR="00D876D9" w:rsidRPr="00AE18EC">
              <w:rPr>
                <w:rFonts w:cs="Times New Roman"/>
                <w:b/>
              </w:rPr>
              <w:t>Славнефть</w:t>
            </w:r>
            <w:proofErr w:type="spellEnd"/>
            <w:r w:rsidR="00D876D9" w:rsidRPr="00AE18EC">
              <w:rPr>
                <w:rFonts w:cs="Times New Roman"/>
                <w:b/>
              </w:rPr>
              <w:t>-ЯНОС»</w:t>
            </w:r>
          </w:p>
          <w:p w:rsidR="00D876D9" w:rsidRPr="00AE18EC" w:rsidRDefault="00D876D9" w:rsidP="000E7350">
            <w:pPr>
              <w:pStyle w:val="Standard"/>
              <w:ind w:right="57" w:firstLine="142"/>
              <w:rPr>
                <w:rFonts w:cs="Times New Roman"/>
                <w:b/>
              </w:rPr>
            </w:pPr>
          </w:p>
          <w:p w:rsidR="00D876D9" w:rsidRPr="00AE18EC" w:rsidRDefault="00D876D9" w:rsidP="000E7350">
            <w:pPr>
              <w:pStyle w:val="Standard"/>
              <w:ind w:right="57" w:firstLine="142"/>
              <w:rPr>
                <w:rFonts w:cs="Times New Roman"/>
                <w:b/>
                <w:lang w:val="ru-RU"/>
              </w:rPr>
            </w:pPr>
          </w:p>
          <w:p w:rsidR="00D876D9" w:rsidRPr="00AE18EC" w:rsidRDefault="00D876D9" w:rsidP="000E7350">
            <w:pPr>
              <w:spacing w:line="240" w:lineRule="auto"/>
              <w:ind w:firstLine="142"/>
            </w:pPr>
            <w:r w:rsidRPr="00AE18EC">
              <w:rPr>
                <w:b/>
              </w:rPr>
              <w:t>___________________ Н. В Карпов</w:t>
            </w:r>
          </w:p>
          <w:p w:rsidR="00D876D9" w:rsidRPr="00AE18EC" w:rsidRDefault="00D876D9" w:rsidP="000E7350">
            <w:pPr>
              <w:spacing w:line="240" w:lineRule="auto"/>
              <w:ind w:firstLine="142"/>
            </w:pPr>
          </w:p>
          <w:p w:rsidR="00D876D9" w:rsidRPr="00AE18EC" w:rsidRDefault="00D876D9" w:rsidP="000E7350">
            <w:pPr>
              <w:pStyle w:val="af"/>
              <w:ind w:firstLine="142"/>
              <w:rPr>
                <w:rFonts w:ascii="Times New Roman" w:hAnsi="Times New Roman"/>
                <w:b/>
              </w:rPr>
            </w:pPr>
            <w:r w:rsidRPr="00AE18EC">
              <w:rPr>
                <w:rFonts w:ascii="Times New Roman" w:hAnsi="Times New Roman"/>
              </w:rPr>
              <w:t>М.П.</w:t>
            </w:r>
          </w:p>
        </w:tc>
        <w:tc>
          <w:tcPr>
            <w:tcW w:w="4782" w:type="dxa"/>
            <w:shd w:val="clear" w:color="auto" w:fill="auto"/>
          </w:tcPr>
          <w:p w:rsidR="00C16E4A" w:rsidRDefault="00C16E4A" w:rsidP="000E7350">
            <w:pPr>
              <w:pStyle w:val="af"/>
              <w:ind w:firstLine="142"/>
              <w:jc w:val="both"/>
              <w:rPr>
                <w:rFonts w:ascii="Times New Roman" w:hAnsi="Times New Roman"/>
                <w:b/>
              </w:rPr>
            </w:pPr>
            <w:r>
              <w:rPr>
                <w:rFonts w:ascii="Times New Roman" w:hAnsi="Times New Roman"/>
                <w:b/>
              </w:rPr>
              <w:t xml:space="preserve"> </w:t>
            </w:r>
          </w:p>
          <w:p w:rsidR="00D876D9" w:rsidRPr="00AE18EC" w:rsidRDefault="00AF60A7" w:rsidP="000E7350">
            <w:pPr>
              <w:pStyle w:val="af"/>
              <w:ind w:firstLine="142"/>
              <w:jc w:val="both"/>
              <w:rPr>
                <w:rFonts w:ascii="Times New Roman" w:hAnsi="Times New Roman"/>
                <w:b/>
              </w:rPr>
            </w:pPr>
            <w:r>
              <w:rPr>
                <w:rFonts w:ascii="Times New Roman" w:hAnsi="Times New Roman"/>
                <w:b/>
              </w:rPr>
              <w:t>ПОДРЯДЧИК</w:t>
            </w:r>
            <w:r w:rsidR="00D876D9" w:rsidRPr="00AE18EC">
              <w:rPr>
                <w:rFonts w:ascii="Times New Roman" w:hAnsi="Times New Roman"/>
                <w:b/>
              </w:rPr>
              <w:t>:</w:t>
            </w:r>
          </w:p>
          <w:p w:rsidR="00D876D9" w:rsidRPr="00AE18EC" w:rsidRDefault="00D876D9" w:rsidP="000E7350">
            <w:pPr>
              <w:pStyle w:val="af"/>
              <w:ind w:firstLine="142"/>
              <w:jc w:val="both"/>
              <w:rPr>
                <w:rFonts w:ascii="Times New Roman" w:hAnsi="Times New Roman"/>
                <w:b/>
              </w:rPr>
            </w:pPr>
          </w:p>
          <w:p w:rsidR="00D876D9" w:rsidRPr="00AE18EC" w:rsidRDefault="00D876D9" w:rsidP="000E7350">
            <w:pPr>
              <w:pStyle w:val="af"/>
              <w:ind w:firstLine="142"/>
              <w:jc w:val="both"/>
              <w:rPr>
                <w:rFonts w:ascii="Times New Roman" w:hAnsi="Times New Roman"/>
                <w:b/>
              </w:rPr>
            </w:pPr>
          </w:p>
          <w:p w:rsidR="00D876D9" w:rsidRPr="00AE18EC" w:rsidRDefault="00D876D9" w:rsidP="000E7350">
            <w:pPr>
              <w:pStyle w:val="af"/>
              <w:ind w:firstLine="142"/>
              <w:jc w:val="both"/>
              <w:rPr>
                <w:rFonts w:ascii="Times New Roman" w:hAnsi="Times New Roman"/>
                <w:b/>
              </w:rPr>
            </w:pPr>
          </w:p>
          <w:p w:rsidR="00D876D9" w:rsidRPr="00AE18EC" w:rsidRDefault="00D876D9" w:rsidP="000E7350">
            <w:pPr>
              <w:pStyle w:val="af"/>
              <w:ind w:firstLine="142"/>
              <w:jc w:val="both"/>
              <w:rPr>
                <w:rFonts w:ascii="Times New Roman" w:hAnsi="Times New Roman"/>
                <w:b/>
              </w:rPr>
            </w:pPr>
          </w:p>
          <w:p w:rsidR="00D876D9" w:rsidRPr="00AE18EC" w:rsidRDefault="00D876D9" w:rsidP="000E7350">
            <w:pPr>
              <w:pStyle w:val="af"/>
              <w:ind w:firstLine="142"/>
              <w:jc w:val="both"/>
              <w:rPr>
                <w:rFonts w:ascii="Times New Roman" w:hAnsi="Times New Roman"/>
                <w:b/>
              </w:rPr>
            </w:pPr>
          </w:p>
          <w:p w:rsidR="00D876D9" w:rsidRPr="00AE18EC" w:rsidRDefault="00D876D9" w:rsidP="000E7350">
            <w:pPr>
              <w:pStyle w:val="af"/>
              <w:ind w:firstLine="142"/>
              <w:jc w:val="both"/>
              <w:rPr>
                <w:rFonts w:ascii="Times New Roman" w:hAnsi="Times New Roman"/>
                <w:b/>
              </w:rPr>
            </w:pPr>
          </w:p>
          <w:p w:rsidR="00D876D9" w:rsidRPr="00AE18EC" w:rsidRDefault="00D876D9" w:rsidP="000E7350">
            <w:pPr>
              <w:pStyle w:val="af"/>
              <w:ind w:firstLine="142"/>
              <w:jc w:val="both"/>
              <w:rPr>
                <w:rFonts w:ascii="Times New Roman" w:hAnsi="Times New Roman"/>
                <w:b/>
              </w:rPr>
            </w:pPr>
          </w:p>
          <w:p w:rsidR="00D876D9" w:rsidRPr="00AE18EC" w:rsidRDefault="00D876D9" w:rsidP="000E7350">
            <w:pPr>
              <w:pStyle w:val="af"/>
              <w:ind w:firstLine="142"/>
              <w:jc w:val="both"/>
              <w:rPr>
                <w:rFonts w:ascii="Times New Roman" w:hAnsi="Times New Roman"/>
                <w:b/>
              </w:rPr>
            </w:pPr>
          </w:p>
          <w:p w:rsidR="00D876D9" w:rsidRPr="00AE18EC" w:rsidRDefault="00D876D9" w:rsidP="000E7350">
            <w:pPr>
              <w:pStyle w:val="af"/>
              <w:ind w:firstLine="142"/>
              <w:jc w:val="both"/>
              <w:rPr>
                <w:rFonts w:ascii="Times New Roman" w:hAnsi="Times New Roman"/>
                <w:b/>
              </w:rPr>
            </w:pPr>
          </w:p>
          <w:p w:rsidR="00D876D9" w:rsidRPr="00AE18EC" w:rsidRDefault="00D876D9" w:rsidP="000E7350">
            <w:pPr>
              <w:pStyle w:val="af"/>
              <w:ind w:firstLine="142"/>
              <w:jc w:val="both"/>
              <w:rPr>
                <w:rFonts w:ascii="Times New Roman" w:hAnsi="Times New Roman"/>
                <w:b/>
              </w:rPr>
            </w:pPr>
          </w:p>
          <w:p w:rsidR="00D876D9" w:rsidRPr="00AE18EC" w:rsidRDefault="00D876D9" w:rsidP="0002365B">
            <w:pPr>
              <w:pStyle w:val="af"/>
              <w:ind w:left="-244" w:firstLine="386"/>
              <w:jc w:val="both"/>
              <w:rPr>
                <w:rFonts w:ascii="Times New Roman" w:hAnsi="Times New Roman"/>
                <w:b/>
              </w:rPr>
            </w:pPr>
          </w:p>
          <w:p w:rsidR="00D876D9" w:rsidRPr="00AE18EC" w:rsidRDefault="00D876D9" w:rsidP="000E7350">
            <w:pPr>
              <w:pStyle w:val="af"/>
              <w:ind w:firstLine="142"/>
              <w:jc w:val="both"/>
              <w:rPr>
                <w:rFonts w:ascii="Times New Roman" w:hAnsi="Times New Roman"/>
                <w:b/>
              </w:rPr>
            </w:pPr>
          </w:p>
          <w:p w:rsidR="00D876D9" w:rsidRPr="00AE18EC" w:rsidRDefault="00D876D9" w:rsidP="000E7350">
            <w:pPr>
              <w:pStyle w:val="af"/>
              <w:ind w:firstLine="142"/>
              <w:jc w:val="both"/>
              <w:rPr>
                <w:rFonts w:ascii="Times New Roman" w:hAnsi="Times New Roman"/>
                <w:b/>
              </w:rPr>
            </w:pPr>
          </w:p>
          <w:p w:rsidR="00D876D9" w:rsidRPr="00AE18EC" w:rsidRDefault="00D876D9" w:rsidP="000E7350">
            <w:pPr>
              <w:pStyle w:val="af"/>
              <w:ind w:firstLine="142"/>
              <w:jc w:val="both"/>
              <w:rPr>
                <w:rFonts w:ascii="Times New Roman" w:hAnsi="Times New Roman"/>
                <w:b/>
              </w:rPr>
            </w:pPr>
          </w:p>
          <w:p w:rsidR="00D876D9" w:rsidRPr="00AE18EC" w:rsidRDefault="00D876D9" w:rsidP="000E7350">
            <w:pPr>
              <w:pStyle w:val="af"/>
              <w:ind w:firstLine="142"/>
              <w:jc w:val="both"/>
              <w:rPr>
                <w:rFonts w:ascii="Times New Roman" w:hAnsi="Times New Roman"/>
                <w:b/>
              </w:rPr>
            </w:pPr>
          </w:p>
          <w:p w:rsidR="00D876D9" w:rsidRDefault="00D876D9" w:rsidP="000E7350">
            <w:pPr>
              <w:pStyle w:val="af"/>
              <w:ind w:firstLine="142"/>
              <w:jc w:val="both"/>
              <w:rPr>
                <w:rFonts w:ascii="Times New Roman" w:hAnsi="Times New Roman"/>
                <w:b/>
              </w:rPr>
            </w:pPr>
          </w:p>
          <w:p w:rsidR="0002365B" w:rsidRDefault="0002365B" w:rsidP="000E7350">
            <w:pPr>
              <w:pStyle w:val="af"/>
              <w:ind w:firstLine="142"/>
              <w:jc w:val="both"/>
              <w:rPr>
                <w:rFonts w:ascii="Times New Roman" w:hAnsi="Times New Roman"/>
                <w:b/>
              </w:rPr>
            </w:pPr>
          </w:p>
          <w:p w:rsidR="0002365B" w:rsidRDefault="0002365B" w:rsidP="000E7350">
            <w:pPr>
              <w:pStyle w:val="af"/>
              <w:ind w:firstLine="142"/>
              <w:jc w:val="both"/>
              <w:rPr>
                <w:rFonts w:ascii="Times New Roman" w:hAnsi="Times New Roman"/>
                <w:b/>
              </w:rPr>
            </w:pPr>
          </w:p>
          <w:p w:rsidR="0002365B" w:rsidRDefault="0002365B" w:rsidP="000E7350">
            <w:pPr>
              <w:pStyle w:val="af"/>
              <w:ind w:firstLine="142"/>
              <w:jc w:val="both"/>
              <w:rPr>
                <w:rFonts w:ascii="Times New Roman" w:hAnsi="Times New Roman"/>
                <w:b/>
              </w:rPr>
            </w:pPr>
          </w:p>
          <w:p w:rsidR="0002365B" w:rsidRPr="00AE18EC" w:rsidRDefault="0002365B" w:rsidP="000E7350">
            <w:pPr>
              <w:pStyle w:val="af"/>
              <w:ind w:firstLine="142"/>
              <w:jc w:val="both"/>
              <w:rPr>
                <w:rFonts w:ascii="Times New Roman" w:hAnsi="Times New Roman"/>
                <w:b/>
              </w:rPr>
            </w:pPr>
          </w:p>
          <w:p w:rsidR="00D876D9" w:rsidRPr="00AE18EC" w:rsidRDefault="00D876D9" w:rsidP="000E7350">
            <w:pPr>
              <w:pStyle w:val="af"/>
              <w:ind w:firstLine="142"/>
              <w:jc w:val="both"/>
              <w:rPr>
                <w:rFonts w:ascii="Times New Roman" w:hAnsi="Times New Roman"/>
                <w:b/>
              </w:rPr>
            </w:pPr>
          </w:p>
          <w:p w:rsidR="00D876D9" w:rsidRPr="00AE18EC" w:rsidRDefault="00D876D9" w:rsidP="000E7350">
            <w:pPr>
              <w:pStyle w:val="af"/>
              <w:ind w:firstLine="142"/>
              <w:jc w:val="both"/>
              <w:rPr>
                <w:rFonts w:ascii="Times New Roman" w:hAnsi="Times New Roman"/>
                <w:b/>
              </w:rPr>
            </w:pPr>
          </w:p>
          <w:p w:rsidR="00D876D9" w:rsidRPr="00AE18EC" w:rsidRDefault="00D876D9" w:rsidP="000E7350">
            <w:pPr>
              <w:spacing w:line="240" w:lineRule="auto"/>
              <w:ind w:firstLine="142"/>
            </w:pPr>
            <w:r w:rsidRPr="00AE18EC">
              <w:rPr>
                <w:b/>
              </w:rPr>
              <w:t xml:space="preserve">___________________ </w:t>
            </w:r>
          </w:p>
          <w:p w:rsidR="00D876D9" w:rsidRPr="00AE18EC" w:rsidRDefault="00D876D9" w:rsidP="000E7350">
            <w:pPr>
              <w:spacing w:line="240" w:lineRule="auto"/>
              <w:ind w:firstLine="142"/>
            </w:pPr>
          </w:p>
          <w:p w:rsidR="00D876D9" w:rsidRPr="00AE18EC" w:rsidRDefault="00D876D9" w:rsidP="000E7350">
            <w:pPr>
              <w:pStyle w:val="af"/>
              <w:ind w:firstLine="142"/>
              <w:jc w:val="both"/>
              <w:rPr>
                <w:rFonts w:ascii="Times New Roman" w:hAnsi="Times New Roman"/>
                <w:b/>
              </w:rPr>
            </w:pPr>
            <w:r w:rsidRPr="00AE18EC">
              <w:rPr>
                <w:rFonts w:ascii="Times New Roman" w:hAnsi="Times New Roman"/>
              </w:rPr>
              <w:t>М.П.</w:t>
            </w:r>
          </w:p>
        </w:tc>
      </w:tr>
    </w:tbl>
    <w:p w:rsidR="00D876D9" w:rsidRDefault="00D876D9" w:rsidP="00D876D9">
      <w:pPr>
        <w:spacing w:line="240" w:lineRule="atLeast"/>
        <w:ind w:firstLine="0"/>
        <w:rPr>
          <w:rFonts w:ascii="Bookman Old Style" w:hAnsi="Bookman Old Style"/>
          <w:sz w:val="20"/>
        </w:rPr>
      </w:pPr>
    </w:p>
    <w:p w:rsidR="00D876D9" w:rsidRDefault="00D876D9" w:rsidP="00D876D9">
      <w:pPr>
        <w:spacing w:line="240" w:lineRule="atLeast"/>
        <w:ind w:firstLine="0"/>
        <w:rPr>
          <w:rFonts w:ascii="Bookman Old Style" w:hAnsi="Bookman Old Style"/>
          <w:sz w:val="20"/>
        </w:rPr>
      </w:pPr>
    </w:p>
    <w:p w:rsidR="00D876D9" w:rsidRDefault="00D876D9" w:rsidP="00D876D9">
      <w:pPr>
        <w:spacing w:line="240" w:lineRule="atLeast"/>
        <w:ind w:firstLine="0"/>
        <w:rPr>
          <w:rFonts w:ascii="Bookman Old Style" w:hAnsi="Bookman Old Style"/>
          <w:sz w:val="20"/>
        </w:rPr>
      </w:pPr>
    </w:p>
    <w:p w:rsidR="00D876D9" w:rsidRDefault="00D876D9" w:rsidP="00D876D9">
      <w:pPr>
        <w:spacing w:line="240" w:lineRule="atLeast"/>
        <w:ind w:firstLine="0"/>
        <w:rPr>
          <w:rFonts w:ascii="Bookman Old Style" w:hAnsi="Bookman Old Style"/>
          <w:sz w:val="20"/>
        </w:rPr>
      </w:pPr>
    </w:p>
    <w:p w:rsidR="00D876D9" w:rsidRDefault="00D876D9" w:rsidP="00D876D9">
      <w:pPr>
        <w:spacing w:line="240" w:lineRule="atLeast"/>
        <w:ind w:firstLine="0"/>
        <w:rPr>
          <w:rFonts w:ascii="Bookman Old Style" w:hAnsi="Bookman Old Style"/>
          <w:sz w:val="20"/>
        </w:rPr>
      </w:pPr>
    </w:p>
    <w:p w:rsidR="00C16E4A" w:rsidRDefault="00C16E4A" w:rsidP="00D876D9">
      <w:pPr>
        <w:spacing w:line="240" w:lineRule="atLeast"/>
        <w:ind w:firstLine="0"/>
        <w:rPr>
          <w:rFonts w:ascii="Bookman Old Style" w:hAnsi="Bookman Old Style"/>
          <w:sz w:val="20"/>
        </w:rPr>
      </w:pPr>
    </w:p>
    <w:p w:rsidR="00C16E4A" w:rsidRDefault="00C16E4A" w:rsidP="00D876D9">
      <w:pPr>
        <w:spacing w:line="240" w:lineRule="atLeast"/>
        <w:ind w:firstLine="0"/>
        <w:rPr>
          <w:rFonts w:ascii="Bookman Old Style" w:hAnsi="Bookman Old Style"/>
          <w:sz w:val="20"/>
        </w:rPr>
      </w:pPr>
    </w:p>
    <w:p w:rsidR="00C16E4A" w:rsidRDefault="00C16E4A" w:rsidP="00D876D9">
      <w:pPr>
        <w:spacing w:line="240" w:lineRule="atLeast"/>
        <w:ind w:firstLine="0"/>
        <w:rPr>
          <w:rFonts w:ascii="Bookman Old Style" w:hAnsi="Bookman Old Style"/>
          <w:sz w:val="20"/>
        </w:rPr>
      </w:pPr>
    </w:p>
    <w:p w:rsidR="00C16E4A" w:rsidRDefault="00C16E4A" w:rsidP="00D876D9">
      <w:pPr>
        <w:spacing w:line="240" w:lineRule="atLeast"/>
        <w:ind w:firstLine="0"/>
        <w:rPr>
          <w:rFonts w:ascii="Bookman Old Style" w:hAnsi="Bookman Old Style"/>
          <w:sz w:val="20"/>
        </w:rPr>
      </w:pPr>
    </w:p>
    <w:p w:rsidR="00C16E4A" w:rsidRDefault="00C16E4A" w:rsidP="00D876D9">
      <w:pPr>
        <w:spacing w:line="240" w:lineRule="atLeast"/>
        <w:ind w:firstLine="0"/>
        <w:rPr>
          <w:rFonts w:ascii="Bookman Old Style" w:hAnsi="Bookman Old Style"/>
          <w:sz w:val="20"/>
        </w:rPr>
      </w:pPr>
    </w:p>
    <w:p w:rsidR="008C3E8F" w:rsidRDefault="008C3E8F" w:rsidP="00D876D9">
      <w:pPr>
        <w:spacing w:line="240" w:lineRule="atLeast"/>
        <w:ind w:firstLine="0"/>
        <w:rPr>
          <w:rFonts w:ascii="Bookman Old Style" w:hAnsi="Bookman Old Style"/>
          <w:sz w:val="20"/>
        </w:rPr>
      </w:pPr>
    </w:p>
    <w:p w:rsidR="00DA1F50" w:rsidRDefault="00DA1F50" w:rsidP="00D876D9">
      <w:pPr>
        <w:spacing w:line="240" w:lineRule="atLeast"/>
        <w:ind w:firstLine="0"/>
        <w:rPr>
          <w:rFonts w:ascii="Bookman Old Style" w:hAnsi="Bookman Old Style"/>
          <w:sz w:val="20"/>
        </w:rPr>
      </w:pPr>
    </w:p>
    <w:p w:rsidR="00DA1F50" w:rsidRDefault="00DA1F50" w:rsidP="00D876D9">
      <w:pPr>
        <w:spacing w:line="240" w:lineRule="atLeast"/>
        <w:ind w:firstLine="0"/>
        <w:rPr>
          <w:rFonts w:ascii="Bookman Old Style" w:hAnsi="Bookman Old Style"/>
          <w:sz w:val="20"/>
        </w:rPr>
      </w:pPr>
    </w:p>
    <w:p w:rsidR="00DA1F50" w:rsidRDefault="00C16E4A" w:rsidP="00C16E4A">
      <w:pPr>
        <w:pStyle w:val="af"/>
        <w:ind w:left="360"/>
        <w:jc w:val="center"/>
        <w:rPr>
          <w:rFonts w:ascii="Times New Roman" w:hAnsi="Times New Roman"/>
          <w:b/>
        </w:rPr>
      </w:pPr>
      <w:r w:rsidRPr="00C16E4A">
        <w:rPr>
          <w:rFonts w:ascii="Times New Roman" w:hAnsi="Times New Roman"/>
          <w:b/>
        </w:rPr>
        <w:lastRenderedPageBreak/>
        <w:t xml:space="preserve">                                                                       </w:t>
      </w:r>
    </w:p>
    <w:p w:rsidR="00D876D9" w:rsidRPr="00C16E4A" w:rsidRDefault="00DA1F50" w:rsidP="00DA1F50">
      <w:pPr>
        <w:pStyle w:val="af"/>
        <w:ind w:left="360"/>
        <w:rPr>
          <w:rFonts w:ascii="Times New Roman" w:hAnsi="Times New Roman"/>
          <w:lang w:val="en-US"/>
        </w:rPr>
      </w:pPr>
      <w:r>
        <w:rPr>
          <w:rFonts w:ascii="Times New Roman" w:hAnsi="Times New Roman"/>
          <w:b/>
        </w:rPr>
        <w:t xml:space="preserve">                                                                                                              </w:t>
      </w:r>
      <w:r w:rsidR="00D876D9" w:rsidRPr="00C16E4A">
        <w:rPr>
          <w:rFonts w:ascii="Times New Roman" w:hAnsi="Times New Roman"/>
          <w:b/>
        </w:rPr>
        <w:t>Приложение №</w:t>
      </w:r>
      <w:r w:rsidR="00D876D9" w:rsidRPr="00C16E4A">
        <w:rPr>
          <w:rFonts w:ascii="Times New Roman" w:hAnsi="Times New Roman"/>
          <w:b/>
          <w:lang w:val="en-US"/>
        </w:rPr>
        <w:t>1</w:t>
      </w:r>
    </w:p>
    <w:tbl>
      <w:tblPr>
        <w:tblW w:w="9782" w:type="dxa"/>
        <w:tblInd w:w="6345" w:type="dxa"/>
        <w:tblLayout w:type="fixed"/>
        <w:tblLook w:val="04A0" w:firstRow="1" w:lastRow="0" w:firstColumn="1" w:lastColumn="0" w:noHBand="0" w:noVBand="1"/>
      </w:tblPr>
      <w:tblGrid>
        <w:gridCol w:w="9782"/>
      </w:tblGrid>
      <w:tr w:rsidR="00D876D9" w:rsidRPr="00C16E4A" w:rsidTr="00A3214E">
        <w:trPr>
          <w:trHeight w:val="735"/>
        </w:trPr>
        <w:tc>
          <w:tcPr>
            <w:tcW w:w="9782" w:type="dxa"/>
            <w:shd w:val="clear" w:color="auto" w:fill="auto"/>
          </w:tcPr>
          <w:p w:rsidR="00D876D9" w:rsidRPr="00C16E4A" w:rsidRDefault="00D876D9" w:rsidP="000E7350">
            <w:pPr>
              <w:pStyle w:val="af"/>
              <w:rPr>
                <w:rFonts w:ascii="Times New Roman" w:hAnsi="Times New Roman"/>
              </w:rPr>
            </w:pPr>
            <w:r w:rsidRPr="00C16E4A">
              <w:rPr>
                <w:rFonts w:ascii="Times New Roman" w:hAnsi="Times New Roman"/>
              </w:rPr>
              <w:t xml:space="preserve">к Договору № _____ </w:t>
            </w:r>
          </w:p>
          <w:p w:rsidR="00D876D9" w:rsidRPr="00C16E4A" w:rsidRDefault="00D876D9" w:rsidP="000E7350">
            <w:pPr>
              <w:pStyle w:val="af"/>
              <w:rPr>
                <w:rFonts w:ascii="Times New Roman" w:hAnsi="Times New Roman"/>
              </w:rPr>
            </w:pPr>
            <w:r w:rsidRPr="00C16E4A">
              <w:rPr>
                <w:rFonts w:ascii="Times New Roman" w:hAnsi="Times New Roman"/>
              </w:rPr>
              <w:t>от « ____» _______________ 201</w:t>
            </w:r>
            <w:r w:rsidR="00084B58">
              <w:rPr>
                <w:rFonts w:ascii="Times New Roman" w:hAnsi="Times New Roman"/>
              </w:rPr>
              <w:t>9</w:t>
            </w:r>
            <w:r w:rsidRPr="00C16E4A">
              <w:rPr>
                <w:rFonts w:ascii="Times New Roman" w:hAnsi="Times New Roman"/>
              </w:rPr>
              <w:t xml:space="preserve"> г.</w:t>
            </w:r>
          </w:p>
          <w:p w:rsidR="00D876D9" w:rsidRPr="00C16E4A" w:rsidRDefault="00D876D9" w:rsidP="000E7350">
            <w:pPr>
              <w:pStyle w:val="af"/>
              <w:ind w:right="-1"/>
              <w:rPr>
                <w:rFonts w:ascii="Times New Roman" w:hAnsi="Times New Roman"/>
                <w:b/>
              </w:rPr>
            </w:pPr>
          </w:p>
        </w:tc>
      </w:tr>
    </w:tbl>
    <w:p w:rsidR="00084B58" w:rsidRPr="00A62D24" w:rsidRDefault="00084B58" w:rsidP="00084B58">
      <w:pPr>
        <w:spacing w:before="240" w:after="240" w:line="240" w:lineRule="atLeast"/>
        <w:ind w:left="119" w:right="-289" w:firstLine="0"/>
        <w:jc w:val="center"/>
        <w:rPr>
          <w:b/>
          <w:sz w:val="24"/>
          <w:szCs w:val="24"/>
        </w:rPr>
      </w:pPr>
      <w:r w:rsidRPr="00A62D24">
        <w:rPr>
          <w:b/>
          <w:sz w:val="24"/>
          <w:szCs w:val="24"/>
        </w:rPr>
        <w:t>Перечень транспортных средств Заказчика</w:t>
      </w:r>
    </w:p>
    <w:tbl>
      <w:tblPr>
        <w:tblW w:w="9072" w:type="dxa"/>
        <w:tblInd w:w="675" w:type="dxa"/>
        <w:tblLayout w:type="fixed"/>
        <w:tblLook w:val="04A0" w:firstRow="1" w:lastRow="0" w:firstColumn="1" w:lastColumn="0" w:noHBand="0" w:noVBand="1"/>
      </w:tblPr>
      <w:tblGrid>
        <w:gridCol w:w="992"/>
        <w:gridCol w:w="4111"/>
        <w:gridCol w:w="2268"/>
        <w:gridCol w:w="1701"/>
      </w:tblGrid>
      <w:tr w:rsidR="00084B58" w:rsidRPr="00175A16" w:rsidTr="00A3214E">
        <w:trPr>
          <w:trHeight w:val="529"/>
        </w:trPr>
        <w:tc>
          <w:tcPr>
            <w:tcW w:w="992" w:type="dxa"/>
            <w:tcBorders>
              <w:top w:val="single" w:sz="4" w:space="0" w:color="auto"/>
              <w:left w:val="single" w:sz="4" w:space="0" w:color="auto"/>
              <w:bottom w:val="single" w:sz="4" w:space="0" w:color="auto"/>
              <w:right w:val="single" w:sz="4" w:space="0" w:color="auto"/>
            </w:tcBorders>
            <w:vAlign w:val="center"/>
            <w:hideMark/>
          </w:tcPr>
          <w:p w:rsidR="00084B58" w:rsidRPr="00175A16" w:rsidRDefault="00084B58" w:rsidP="00241BA7">
            <w:pPr>
              <w:spacing w:line="240" w:lineRule="auto"/>
              <w:ind w:firstLine="34"/>
              <w:jc w:val="center"/>
              <w:rPr>
                <w:color w:val="000000"/>
                <w:sz w:val="20"/>
              </w:rPr>
            </w:pPr>
            <w:r w:rsidRPr="00175A16">
              <w:rPr>
                <w:color w:val="000000"/>
                <w:sz w:val="20"/>
              </w:rPr>
              <w:t>№ п/п</w:t>
            </w:r>
          </w:p>
        </w:tc>
        <w:tc>
          <w:tcPr>
            <w:tcW w:w="4111" w:type="dxa"/>
            <w:tcBorders>
              <w:top w:val="single" w:sz="4" w:space="0" w:color="auto"/>
              <w:left w:val="single" w:sz="4" w:space="0" w:color="auto"/>
              <w:bottom w:val="single" w:sz="4" w:space="0" w:color="auto"/>
              <w:right w:val="single" w:sz="4" w:space="0" w:color="auto"/>
            </w:tcBorders>
            <w:vAlign w:val="center"/>
            <w:hideMark/>
          </w:tcPr>
          <w:p w:rsidR="00084B58" w:rsidRPr="00175A16" w:rsidRDefault="00084B58" w:rsidP="00241BA7">
            <w:pPr>
              <w:spacing w:line="240" w:lineRule="auto"/>
              <w:ind w:firstLine="176"/>
              <w:jc w:val="center"/>
              <w:rPr>
                <w:color w:val="000000"/>
                <w:sz w:val="20"/>
              </w:rPr>
            </w:pPr>
            <w:r w:rsidRPr="00175A16">
              <w:rPr>
                <w:color w:val="000000"/>
                <w:sz w:val="20"/>
              </w:rPr>
              <w:t>Марка транспортного средства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084B58" w:rsidRPr="00175A16" w:rsidRDefault="00084B58" w:rsidP="00241BA7">
            <w:pPr>
              <w:spacing w:line="240" w:lineRule="auto"/>
              <w:ind w:firstLine="34"/>
              <w:jc w:val="center"/>
              <w:rPr>
                <w:color w:val="000000"/>
                <w:sz w:val="20"/>
              </w:rPr>
            </w:pPr>
            <w:r w:rsidRPr="00175A16">
              <w:rPr>
                <w:color w:val="000000"/>
                <w:sz w:val="20"/>
              </w:rPr>
              <w:t>Регистр. №</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4B58" w:rsidRPr="00175A16" w:rsidRDefault="00084B58" w:rsidP="00241BA7">
            <w:pPr>
              <w:spacing w:line="240" w:lineRule="auto"/>
              <w:ind w:firstLine="0"/>
              <w:jc w:val="center"/>
              <w:rPr>
                <w:color w:val="000000"/>
                <w:sz w:val="20"/>
              </w:rPr>
            </w:pPr>
            <w:r w:rsidRPr="00175A16">
              <w:rPr>
                <w:color w:val="000000"/>
                <w:sz w:val="20"/>
              </w:rPr>
              <w:t>Год выпуска</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B42B64" w:rsidRDefault="00084B58" w:rsidP="00241BA7">
            <w:pPr>
              <w:spacing w:line="240" w:lineRule="auto"/>
              <w:ind w:firstLine="34"/>
              <w:jc w:val="center"/>
              <w:rPr>
                <w:color w:val="000000"/>
                <w:sz w:val="20"/>
              </w:rPr>
            </w:pPr>
            <w:r>
              <w:rPr>
                <w:color w:val="000000"/>
                <w:sz w:val="20"/>
              </w:rPr>
              <w:t>1</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lang w:val="en-US"/>
              </w:rPr>
            </w:pPr>
            <w:r w:rsidRPr="00175A16">
              <w:rPr>
                <w:color w:val="000000"/>
                <w:sz w:val="20"/>
                <w:lang w:val="en-US"/>
              </w:rPr>
              <w:t>LEXUS</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O-083-OО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lang w:val="en-US"/>
              </w:rPr>
            </w:pPr>
            <w:r w:rsidRPr="00175A16">
              <w:rPr>
                <w:color w:val="000000"/>
                <w:sz w:val="20"/>
              </w:rPr>
              <w:t>201</w:t>
            </w:r>
            <w:r w:rsidRPr="00175A16">
              <w:rPr>
                <w:color w:val="000000"/>
                <w:sz w:val="20"/>
                <w:lang w:val="en-US"/>
              </w:rPr>
              <w:t>6</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B42B64" w:rsidRDefault="00084B58" w:rsidP="00241BA7">
            <w:pPr>
              <w:spacing w:line="240" w:lineRule="auto"/>
              <w:ind w:firstLine="34"/>
              <w:jc w:val="center"/>
              <w:rPr>
                <w:color w:val="000000"/>
                <w:sz w:val="20"/>
              </w:rPr>
            </w:pPr>
            <w:r>
              <w:rPr>
                <w:color w:val="000000"/>
                <w:sz w:val="20"/>
              </w:rPr>
              <w:t>2</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AUDI</w:t>
            </w:r>
            <w:r w:rsidRPr="00175A16">
              <w:rPr>
                <w:color w:val="000000"/>
                <w:sz w:val="20"/>
              </w:rPr>
              <w:t>-А8L</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Н-721-РО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2013</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B42B64" w:rsidRDefault="00084B58" w:rsidP="00241BA7">
            <w:pPr>
              <w:spacing w:line="240" w:lineRule="auto"/>
              <w:ind w:firstLine="34"/>
              <w:jc w:val="center"/>
              <w:rPr>
                <w:color w:val="000000"/>
                <w:sz w:val="20"/>
              </w:rPr>
            </w:pPr>
            <w:r>
              <w:rPr>
                <w:color w:val="000000"/>
                <w:sz w:val="20"/>
              </w:rPr>
              <w:t>3</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rPr>
              <w:t>MERCEDES-BENZ E350 4 MATIC</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О-181-ОН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2012</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4</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rPr>
              <w:t>MERCEDES-BENZ E350 4 MATIC</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О-205-ОО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2012</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5</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rPr>
              <w:t>MERSEDES-BENZ S 400</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Е-509-НО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2014</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6</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rPr>
              <w:t>MERCEDES-BENZ-2232Е1</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У-459-МО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2016</w:t>
            </w:r>
          </w:p>
        </w:tc>
      </w:tr>
      <w:tr w:rsidR="00084B58" w:rsidRPr="003D7A39"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7</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3D7A39" w:rsidRDefault="00084B58" w:rsidP="00241BA7">
            <w:pPr>
              <w:spacing w:line="240" w:lineRule="auto"/>
              <w:ind w:firstLine="34"/>
              <w:rPr>
                <w:color w:val="000000"/>
                <w:sz w:val="20"/>
                <w:lang w:val="en-US"/>
              </w:rPr>
            </w:pPr>
            <w:r w:rsidRPr="003D7A39">
              <w:rPr>
                <w:color w:val="000000"/>
                <w:sz w:val="20"/>
                <w:lang w:val="en-US"/>
              </w:rPr>
              <w:t xml:space="preserve">MERSEDES-BENZ </w:t>
            </w:r>
            <w:r>
              <w:rPr>
                <w:color w:val="000000"/>
                <w:sz w:val="20"/>
                <w:lang w:val="en-US"/>
              </w:rPr>
              <w:t>VITO TOURER 111CDI</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853AA3" w:rsidRDefault="00084B58" w:rsidP="00241BA7">
            <w:pPr>
              <w:spacing w:line="240" w:lineRule="auto"/>
              <w:ind w:firstLine="34"/>
              <w:jc w:val="center"/>
              <w:rPr>
                <w:color w:val="000000"/>
                <w:sz w:val="20"/>
              </w:rPr>
            </w:pPr>
            <w:r>
              <w:rPr>
                <w:color w:val="000000"/>
                <w:sz w:val="20"/>
              </w:rPr>
              <w:t>В-565-УО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3D7A39" w:rsidRDefault="00084B58" w:rsidP="00241BA7">
            <w:pPr>
              <w:spacing w:line="240" w:lineRule="auto"/>
              <w:ind w:firstLine="0"/>
              <w:jc w:val="center"/>
              <w:rPr>
                <w:color w:val="000000"/>
                <w:sz w:val="20"/>
                <w:lang w:val="en-US"/>
              </w:rPr>
            </w:pPr>
            <w:r>
              <w:rPr>
                <w:color w:val="000000"/>
                <w:sz w:val="20"/>
                <w:lang w:val="en-US"/>
              </w:rPr>
              <w:t>2019</w:t>
            </w:r>
          </w:p>
        </w:tc>
      </w:tr>
      <w:tr w:rsidR="00084B58" w:rsidRPr="003D7A39"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8</w:t>
            </w:r>
          </w:p>
        </w:tc>
        <w:tc>
          <w:tcPr>
            <w:tcW w:w="4111" w:type="dxa"/>
            <w:tcBorders>
              <w:top w:val="single" w:sz="4" w:space="0" w:color="auto"/>
              <w:left w:val="single" w:sz="4" w:space="0" w:color="auto"/>
              <w:bottom w:val="single" w:sz="4" w:space="0" w:color="auto"/>
              <w:right w:val="single" w:sz="4" w:space="0" w:color="auto"/>
            </w:tcBorders>
          </w:tcPr>
          <w:p w:rsidR="00084B58" w:rsidRPr="003D7A39" w:rsidRDefault="00084B58" w:rsidP="00241BA7">
            <w:pPr>
              <w:ind w:firstLine="0"/>
              <w:rPr>
                <w:lang w:val="en-US"/>
              </w:rPr>
            </w:pPr>
            <w:r w:rsidRPr="00DD1F06">
              <w:rPr>
                <w:color w:val="000000"/>
                <w:sz w:val="20"/>
                <w:lang w:val="en-US"/>
              </w:rPr>
              <w:t>MERSEDES-BENZ VITO TOURER 111CDI</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853AA3" w:rsidRDefault="00084B58" w:rsidP="00241BA7">
            <w:pPr>
              <w:spacing w:line="240" w:lineRule="auto"/>
              <w:ind w:firstLine="34"/>
              <w:jc w:val="center"/>
              <w:rPr>
                <w:color w:val="000000"/>
                <w:sz w:val="20"/>
              </w:rPr>
            </w:pPr>
            <w:r>
              <w:rPr>
                <w:color w:val="000000"/>
                <w:sz w:val="20"/>
              </w:rPr>
              <w:t>В-573-УО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3D7A39" w:rsidRDefault="00084B58" w:rsidP="00241BA7">
            <w:pPr>
              <w:spacing w:line="240" w:lineRule="auto"/>
              <w:ind w:firstLine="0"/>
              <w:jc w:val="center"/>
              <w:rPr>
                <w:color w:val="000000"/>
                <w:sz w:val="20"/>
                <w:lang w:val="en-US"/>
              </w:rPr>
            </w:pPr>
            <w:r>
              <w:rPr>
                <w:color w:val="000000"/>
                <w:sz w:val="20"/>
                <w:lang w:val="en-US"/>
              </w:rPr>
              <w:t>2019</w:t>
            </w:r>
          </w:p>
        </w:tc>
      </w:tr>
      <w:tr w:rsidR="00084B58" w:rsidRPr="003D7A39"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9</w:t>
            </w:r>
          </w:p>
        </w:tc>
        <w:tc>
          <w:tcPr>
            <w:tcW w:w="4111" w:type="dxa"/>
            <w:tcBorders>
              <w:top w:val="single" w:sz="4" w:space="0" w:color="auto"/>
              <w:left w:val="single" w:sz="4" w:space="0" w:color="auto"/>
              <w:bottom w:val="single" w:sz="4" w:space="0" w:color="auto"/>
              <w:right w:val="single" w:sz="4" w:space="0" w:color="auto"/>
            </w:tcBorders>
          </w:tcPr>
          <w:p w:rsidR="00084B58" w:rsidRPr="003D7A39" w:rsidRDefault="00084B58" w:rsidP="00241BA7">
            <w:pPr>
              <w:ind w:firstLine="0"/>
              <w:rPr>
                <w:lang w:val="en-US"/>
              </w:rPr>
            </w:pPr>
            <w:r w:rsidRPr="00DD1F06">
              <w:rPr>
                <w:color w:val="000000"/>
                <w:sz w:val="20"/>
                <w:lang w:val="en-US"/>
              </w:rPr>
              <w:t>MERSEDES-BENZ VITO TOURER 111CDI</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853AA3" w:rsidRDefault="00084B58" w:rsidP="00241BA7">
            <w:pPr>
              <w:spacing w:line="240" w:lineRule="auto"/>
              <w:ind w:firstLine="34"/>
              <w:jc w:val="center"/>
              <w:rPr>
                <w:color w:val="000000"/>
                <w:sz w:val="20"/>
              </w:rPr>
            </w:pPr>
            <w:r>
              <w:rPr>
                <w:color w:val="000000"/>
                <w:sz w:val="20"/>
              </w:rPr>
              <w:t>В-578-УО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3D7A39" w:rsidRDefault="00084B58" w:rsidP="00241BA7">
            <w:pPr>
              <w:spacing w:line="240" w:lineRule="auto"/>
              <w:ind w:firstLine="0"/>
              <w:jc w:val="center"/>
              <w:rPr>
                <w:color w:val="000000"/>
                <w:sz w:val="20"/>
                <w:lang w:val="en-US"/>
              </w:rPr>
            </w:pPr>
            <w:r>
              <w:rPr>
                <w:color w:val="000000"/>
                <w:sz w:val="20"/>
                <w:lang w:val="en-US"/>
              </w:rPr>
              <w:t>2019</w:t>
            </w:r>
          </w:p>
        </w:tc>
      </w:tr>
      <w:tr w:rsidR="00084B58" w:rsidRPr="003D7A39"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10</w:t>
            </w:r>
          </w:p>
        </w:tc>
        <w:tc>
          <w:tcPr>
            <w:tcW w:w="4111" w:type="dxa"/>
            <w:tcBorders>
              <w:top w:val="single" w:sz="4" w:space="0" w:color="auto"/>
              <w:left w:val="single" w:sz="4" w:space="0" w:color="auto"/>
              <w:bottom w:val="single" w:sz="4" w:space="0" w:color="auto"/>
              <w:right w:val="single" w:sz="4" w:space="0" w:color="auto"/>
            </w:tcBorders>
          </w:tcPr>
          <w:p w:rsidR="00084B58" w:rsidRPr="003D7A39" w:rsidRDefault="00084B58" w:rsidP="00241BA7">
            <w:pPr>
              <w:ind w:firstLine="0"/>
              <w:rPr>
                <w:lang w:val="en-US"/>
              </w:rPr>
            </w:pPr>
            <w:r w:rsidRPr="00DD1F06">
              <w:rPr>
                <w:color w:val="000000"/>
                <w:sz w:val="20"/>
                <w:lang w:val="en-US"/>
              </w:rPr>
              <w:t>MERSEDES-BENZ VITO TOURER 111CDI</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853AA3" w:rsidRDefault="00084B58" w:rsidP="00241BA7">
            <w:pPr>
              <w:spacing w:line="240" w:lineRule="auto"/>
              <w:ind w:firstLine="34"/>
              <w:jc w:val="center"/>
              <w:rPr>
                <w:color w:val="000000"/>
                <w:sz w:val="20"/>
              </w:rPr>
            </w:pPr>
            <w:r>
              <w:rPr>
                <w:color w:val="000000"/>
                <w:sz w:val="20"/>
              </w:rPr>
              <w:t>В-583-УО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3D7A39" w:rsidRDefault="00084B58" w:rsidP="00241BA7">
            <w:pPr>
              <w:spacing w:line="240" w:lineRule="auto"/>
              <w:ind w:firstLine="0"/>
              <w:jc w:val="center"/>
              <w:rPr>
                <w:color w:val="000000"/>
                <w:sz w:val="20"/>
                <w:lang w:val="en-US"/>
              </w:rPr>
            </w:pPr>
            <w:r>
              <w:rPr>
                <w:color w:val="000000"/>
                <w:sz w:val="20"/>
                <w:lang w:val="en-US"/>
              </w:rPr>
              <w:t>2019</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11</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TOYOTA LAND CRUISER 200</w:t>
            </w:r>
            <w:r w:rsidRPr="00175A16">
              <w:rPr>
                <w:color w:val="000000"/>
                <w:sz w:val="20"/>
              </w:rPr>
              <w:t xml:space="preserve"> </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 xml:space="preserve"> О-050-ММ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2017</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12</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lang w:val="en-US"/>
              </w:rPr>
            </w:pPr>
            <w:r w:rsidRPr="00175A16">
              <w:rPr>
                <w:color w:val="000000"/>
                <w:sz w:val="20"/>
                <w:lang w:val="en-US"/>
              </w:rPr>
              <w:t>TOYOTA LAND CRUISER 200</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К-826-РО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2017</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13</w:t>
            </w:r>
          </w:p>
        </w:tc>
        <w:tc>
          <w:tcPr>
            <w:tcW w:w="411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rPr>
                <w:sz w:val="20"/>
              </w:rPr>
            </w:pPr>
            <w:r w:rsidRPr="00175A16">
              <w:rPr>
                <w:color w:val="000000"/>
                <w:sz w:val="20"/>
                <w:lang w:val="en-US"/>
              </w:rPr>
              <w:t>TOYOTA LAND CRUISER 200</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К-815-РО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2017</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14</w:t>
            </w:r>
          </w:p>
        </w:tc>
        <w:tc>
          <w:tcPr>
            <w:tcW w:w="411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rPr>
                <w:sz w:val="20"/>
              </w:rPr>
            </w:pPr>
            <w:r w:rsidRPr="00175A16">
              <w:rPr>
                <w:color w:val="000000"/>
                <w:sz w:val="20"/>
                <w:lang w:val="en-US"/>
              </w:rPr>
              <w:t>TOYOTA LAND CRUISER 200</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К-838-РО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2017</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15</w:t>
            </w:r>
          </w:p>
        </w:tc>
        <w:tc>
          <w:tcPr>
            <w:tcW w:w="411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rPr>
                <w:sz w:val="20"/>
              </w:rPr>
            </w:pPr>
            <w:r w:rsidRPr="00175A16">
              <w:rPr>
                <w:color w:val="000000"/>
                <w:sz w:val="20"/>
                <w:lang w:val="en-US"/>
              </w:rPr>
              <w:t>TOYOTA LAND CRUISER 200</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О-183-ОО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2017</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16</w:t>
            </w:r>
          </w:p>
        </w:tc>
        <w:tc>
          <w:tcPr>
            <w:tcW w:w="411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rPr>
                <w:sz w:val="20"/>
              </w:rPr>
            </w:pPr>
            <w:r w:rsidRPr="00175A16">
              <w:rPr>
                <w:color w:val="000000"/>
                <w:sz w:val="20"/>
                <w:lang w:val="en-US"/>
              </w:rPr>
              <w:t>TOYOTA LAND CRUISER 200</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К-855-РО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2017</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17</w:t>
            </w:r>
          </w:p>
        </w:tc>
        <w:tc>
          <w:tcPr>
            <w:tcW w:w="411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rPr>
                <w:sz w:val="20"/>
              </w:rPr>
            </w:pPr>
            <w:r w:rsidRPr="00175A16">
              <w:rPr>
                <w:color w:val="000000"/>
                <w:sz w:val="20"/>
                <w:lang w:val="en-US"/>
              </w:rPr>
              <w:t>TOYOTA LAND CRUISER 200</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М-008-НН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2017</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18</w:t>
            </w:r>
          </w:p>
        </w:tc>
        <w:tc>
          <w:tcPr>
            <w:tcW w:w="411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rPr>
                <w:sz w:val="20"/>
              </w:rPr>
            </w:pPr>
            <w:r w:rsidRPr="00175A16">
              <w:rPr>
                <w:color w:val="000000"/>
                <w:sz w:val="20"/>
                <w:lang w:val="en-US"/>
              </w:rPr>
              <w:t>TOYOTA LAND CRUISER PRADO</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О-399-ТО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2018</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19</w:t>
            </w:r>
          </w:p>
        </w:tc>
        <w:tc>
          <w:tcPr>
            <w:tcW w:w="411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rPr>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К-847-РО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2017</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20</w:t>
            </w:r>
          </w:p>
        </w:tc>
        <w:tc>
          <w:tcPr>
            <w:tcW w:w="411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rPr>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lang w:val="en-US"/>
              </w:rPr>
            </w:pPr>
            <w:r w:rsidRPr="00175A16">
              <w:rPr>
                <w:color w:val="000000"/>
                <w:sz w:val="20"/>
                <w:lang w:val="en-US"/>
              </w:rPr>
              <w:t>O-997-TO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2018</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21</w:t>
            </w:r>
          </w:p>
        </w:tc>
        <w:tc>
          <w:tcPr>
            <w:tcW w:w="411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rPr>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Р-138-ТО 76</w:t>
            </w:r>
          </w:p>
        </w:tc>
        <w:tc>
          <w:tcPr>
            <w:tcW w:w="170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jc w:val="center"/>
              <w:rPr>
                <w:sz w:val="20"/>
              </w:rPr>
            </w:pPr>
            <w:r w:rsidRPr="00175A16">
              <w:rPr>
                <w:color w:val="000000"/>
                <w:sz w:val="20"/>
              </w:rPr>
              <w:t>2018</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22</w:t>
            </w:r>
          </w:p>
        </w:tc>
        <w:tc>
          <w:tcPr>
            <w:tcW w:w="411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rPr>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Р-142-ТО 76</w:t>
            </w:r>
          </w:p>
        </w:tc>
        <w:tc>
          <w:tcPr>
            <w:tcW w:w="170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jc w:val="center"/>
              <w:rPr>
                <w:sz w:val="20"/>
              </w:rPr>
            </w:pPr>
            <w:r w:rsidRPr="00175A16">
              <w:rPr>
                <w:color w:val="000000"/>
                <w:sz w:val="20"/>
              </w:rPr>
              <w:t>2018</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23</w:t>
            </w:r>
          </w:p>
        </w:tc>
        <w:tc>
          <w:tcPr>
            <w:tcW w:w="411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rPr>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Р-143-ТО 76</w:t>
            </w:r>
          </w:p>
        </w:tc>
        <w:tc>
          <w:tcPr>
            <w:tcW w:w="170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jc w:val="center"/>
              <w:rPr>
                <w:sz w:val="20"/>
              </w:rPr>
            </w:pPr>
            <w:r w:rsidRPr="00175A16">
              <w:rPr>
                <w:color w:val="000000"/>
                <w:sz w:val="20"/>
              </w:rPr>
              <w:t>2018</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24</w:t>
            </w:r>
          </w:p>
        </w:tc>
        <w:tc>
          <w:tcPr>
            <w:tcW w:w="411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rPr>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Р-146-ТО 76</w:t>
            </w:r>
          </w:p>
        </w:tc>
        <w:tc>
          <w:tcPr>
            <w:tcW w:w="170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jc w:val="center"/>
              <w:rPr>
                <w:sz w:val="20"/>
              </w:rPr>
            </w:pPr>
            <w:r w:rsidRPr="00175A16">
              <w:rPr>
                <w:color w:val="000000"/>
                <w:sz w:val="20"/>
              </w:rPr>
              <w:t>2018</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25</w:t>
            </w:r>
          </w:p>
        </w:tc>
        <w:tc>
          <w:tcPr>
            <w:tcW w:w="411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rPr>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Р-156-ТО 76</w:t>
            </w:r>
          </w:p>
        </w:tc>
        <w:tc>
          <w:tcPr>
            <w:tcW w:w="170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jc w:val="center"/>
              <w:rPr>
                <w:sz w:val="20"/>
              </w:rPr>
            </w:pPr>
            <w:r w:rsidRPr="00175A16">
              <w:rPr>
                <w:color w:val="000000"/>
                <w:sz w:val="20"/>
              </w:rPr>
              <w:t>2018</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26</w:t>
            </w:r>
          </w:p>
        </w:tc>
        <w:tc>
          <w:tcPr>
            <w:tcW w:w="411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rPr>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Р-158-ТО 76</w:t>
            </w:r>
          </w:p>
        </w:tc>
        <w:tc>
          <w:tcPr>
            <w:tcW w:w="170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jc w:val="center"/>
              <w:rPr>
                <w:sz w:val="20"/>
              </w:rPr>
            </w:pPr>
            <w:r w:rsidRPr="00175A16">
              <w:rPr>
                <w:color w:val="000000"/>
                <w:sz w:val="20"/>
              </w:rPr>
              <w:t>2018</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27</w:t>
            </w:r>
          </w:p>
        </w:tc>
        <w:tc>
          <w:tcPr>
            <w:tcW w:w="411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rPr>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Р-167-ТО 76</w:t>
            </w:r>
          </w:p>
        </w:tc>
        <w:tc>
          <w:tcPr>
            <w:tcW w:w="1701" w:type="dxa"/>
            <w:tcBorders>
              <w:top w:val="single" w:sz="4" w:space="0" w:color="auto"/>
              <w:left w:val="single" w:sz="4" w:space="0" w:color="auto"/>
              <w:bottom w:val="single" w:sz="4" w:space="0" w:color="auto"/>
              <w:right w:val="single" w:sz="4" w:space="0" w:color="auto"/>
            </w:tcBorders>
          </w:tcPr>
          <w:p w:rsidR="00084B58" w:rsidRPr="00175A16" w:rsidRDefault="00084B58" w:rsidP="00241BA7">
            <w:pPr>
              <w:ind w:firstLine="0"/>
              <w:jc w:val="center"/>
              <w:rPr>
                <w:sz w:val="20"/>
              </w:rPr>
            </w:pPr>
            <w:r w:rsidRPr="00175A16">
              <w:rPr>
                <w:color w:val="000000"/>
                <w:sz w:val="20"/>
              </w:rPr>
              <w:t>2018</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A62D24" w:rsidRDefault="00084B58" w:rsidP="00241BA7">
            <w:pPr>
              <w:spacing w:line="240" w:lineRule="auto"/>
              <w:ind w:firstLine="34"/>
              <w:jc w:val="center"/>
              <w:rPr>
                <w:color w:val="000000"/>
                <w:sz w:val="20"/>
              </w:rPr>
            </w:pPr>
            <w:r w:rsidRPr="00A62D24">
              <w:rPr>
                <w:color w:val="000000"/>
                <w:sz w:val="20"/>
              </w:rPr>
              <w:t>28</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О-329-ОМ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2010</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29</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О-085-РМ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2010</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30</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О-038-ОМ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2010</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31</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О-328-ОМ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2010</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32</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У-130-НМ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2010</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33</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В</w:t>
            </w:r>
            <w:r w:rsidRPr="00175A16">
              <w:rPr>
                <w:color w:val="000000"/>
                <w:sz w:val="20"/>
                <w:lang w:val="en-US"/>
              </w:rPr>
              <w:t>-</w:t>
            </w:r>
            <w:r w:rsidRPr="00175A16">
              <w:rPr>
                <w:color w:val="000000"/>
                <w:sz w:val="20"/>
              </w:rPr>
              <w:t>658-УН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2013</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34</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В</w:t>
            </w:r>
            <w:r w:rsidRPr="00175A16">
              <w:rPr>
                <w:color w:val="000000"/>
                <w:sz w:val="20"/>
                <w:lang w:val="en-US"/>
              </w:rPr>
              <w:t>-</w:t>
            </w:r>
            <w:r w:rsidRPr="00175A16">
              <w:rPr>
                <w:color w:val="000000"/>
                <w:sz w:val="20"/>
              </w:rPr>
              <w:t>644</w:t>
            </w:r>
            <w:r w:rsidRPr="00175A16">
              <w:rPr>
                <w:color w:val="000000"/>
                <w:sz w:val="20"/>
                <w:lang w:val="en-US"/>
              </w:rPr>
              <w:t>-</w:t>
            </w:r>
            <w:r w:rsidRPr="00175A16">
              <w:rPr>
                <w:color w:val="000000"/>
                <w:sz w:val="20"/>
              </w:rPr>
              <w:t>УН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2013</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35</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TOYOTA Camry</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В</w:t>
            </w:r>
            <w:r w:rsidRPr="00175A16">
              <w:rPr>
                <w:color w:val="000000"/>
                <w:sz w:val="20"/>
                <w:lang w:val="en-US"/>
              </w:rPr>
              <w:t>-</w:t>
            </w:r>
            <w:r w:rsidRPr="00175A16">
              <w:rPr>
                <w:color w:val="000000"/>
                <w:sz w:val="20"/>
              </w:rPr>
              <w:t>656</w:t>
            </w:r>
            <w:r w:rsidRPr="00175A16">
              <w:rPr>
                <w:color w:val="000000"/>
                <w:sz w:val="20"/>
                <w:lang w:val="en-US"/>
              </w:rPr>
              <w:t>-</w:t>
            </w:r>
            <w:r w:rsidRPr="00175A16">
              <w:rPr>
                <w:color w:val="000000"/>
                <w:sz w:val="20"/>
              </w:rPr>
              <w:t>УН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2013</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36</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 xml:space="preserve">FORD </w:t>
            </w:r>
            <w:r w:rsidRPr="00175A16">
              <w:rPr>
                <w:color w:val="000000"/>
                <w:sz w:val="20"/>
              </w:rPr>
              <w:t>ФОРД "Фокус"</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О-002-НН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2014</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37</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 xml:space="preserve">FORD </w:t>
            </w:r>
            <w:r w:rsidRPr="00175A16">
              <w:rPr>
                <w:color w:val="000000"/>
                <w:sz w:val="20"/>
              </w:rPr>
              <w:t>ФОРД "Фокус"</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Т-132-УН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2014</w:t>
            </w:r>
          </w:p>
        </w:tc>
      </w:tr>
      <w:tr w:rsidR="00084B58" w:rsidRPr="00175A16" w:rsidTr="00A3214E">
        <w:trPr>
          <w:trHeight w:val="529"/>
        </w:trPr>
        <w:tc>
          <w:tcPr>
            <w:tcW w:w="992" w:type="dxa"/>
            <w:tcBorders>
              <w:top w:val="single" w:sz="4" w:space="0" w:color="auto"/>
              <w:left w:val="single" w:sz="4" w:space="0" w:color="auto"/>
              <w:bottom w:val="single" w:sz="4" w:space="0" w:color="auto"/>
              <w:right w:val="single" w:sz="4" w:space="0" w:color="auto"/>
            </w:tcBorders>
            <w:vAlign w:val="center"/>
            <w:hideMark/>
          </w:tcPr>
          <w:p w:rsidR="00084B58" w:rsidRPr="00175A16" w:rsidRDefault="00084B58" w:rsidP="00241BA7">
            <w:pPr>
              <w:spacing w:line="240" w:lineRule="auto"/>
              <w:ind w:firstLine="34"/>
              <w:jc w:val="center"/>
              <w:rPr>
                <w:color w:val="000000"/>
                <w:sz w:val="20"/>
              </w:rPr>
            </w:pPr>
            <w:r w:rsidRPr="00175A16">
              <w:rPr>
                <w:color w:val="000000"/>
                <w:sz w:val="20"/>
              </w:rPr>
              <w:lastRenderedPageBreak/>
              <w:t>№ п/п</w:t>
            </w:r>
          </w:p>
        </w:tc>
        <w:tc>
          <w:tcPr>
            <w:tcW w:w="4111" w:type="dxa"/>
            <w:tcBorders>
              <w:top w:val="single" w:sz="4" w:space="0" w:color="auto"/>
              <w:left w:val="single" w:sz="4" w:space="0" w:color="auto"/>
              <w:bottom w:val="single" w:sz="4" w:space="0" w:color="auto"/>
              <w:right w:val="single" w:sz="4" w:space="0" w:color="auto"/>
            </w:tcBorders>
            <w:vAlign w:val="center"/>
            <w:hideMark/>
          </w:tcPr>
          <w:p w:rsidR="00084B58" w:rsidRPr="00175A16" w:rsidRDefault="00084B58" w:rsidP="00241BA7">
            <w:pPr>
              <w:spacing w:line="240" w:lineRule="auto"/>
              <w:ind w:firstLine="176"/>
              <w:jc w:val="center"/>
              <w:rPr>
                <w:color w:val="000000"/>
                <w:sz w:val="20"/>
              </w:rPr>
            </w:pPr>
            <w:r w:rsidRPr="00175A16">
              <w:rPr>
                <w:color w:val="000000"/>
                <w:sz w:val="20"/>
              </w:rPr>
              <w:t>Марка транспортного средства</w:t>
            </w:r>
          </w:p>
        </w:tc>
        <w:tc>
          <w:tcPr>
            <w:tcW w:w="2268" w:type="dxa"/>
            <w:tcBorders>
              <w:top w:val="single" w:sz="4" w:space="0" w:color="auto"/>
              <w:left w:val="single" w:sz="4" w:space="0" w:color="auto"/>
              <w:bottom w:val="single" w:sz="4" w:space="0" w:color="auto"/>
              <w:right w:val="single" w:sz="4" w:space="0" w:color="auto"/>
            </w:tcBorders>
            <w:vAlign w:val="center"/>
            <w:hideMark/>
          </w:tcPr>
          <w:p w:rsidR="00084B58" w:rsidRPr="00175A16" w:rsidRDefault="00084B58" w:rsidP="00241BA7">
            <w:pPr>
              <w:spacing w:line="240" w:lineRule="auto"/>
              <w:ind w:firstLine="34"/>
              <w:jc w:val="center"/>
              <w:rPr>
                <w:color w:val="000000"/>
                <w:sz w:val="20"/>
              </w:rPr>
            </w:pPr>
            <w:r w:rsidRPr="00175A16">
              <w:rPr>
                <w:color w:val="000000"/>
                <w:sz w:val="20"/>
              </w:rPr>
              <w:t>Регистр. №</w:t>
            </w:r>
          </w:p>
        </w:tc>
        <w:tc>
          <w:tcPr>
            <w:tcW w:w="1701" w:type="dxa"/>
            <w:tcBorders>
              <w:top w:val="single" w:sz="4" w:space="0" w:color="auto"/>
              <w:left w:val="single" w:sz="4" w:space="0" w:color="auto"/>
              <w:bottom w:val="single" w:sz="4" w:space="0" w:color="auto"/>
              <w:right w:val="single" w:sz="4" w:space="0" w:color="auto"/>
            </w:tcBorders>
            <w:vAlign w:val="center"/>
            <w:hideMark/>
          </w:tcPr>
          <w:p w:rsidR="00084B58" w:rsidRPr="00175A16" w:rsidRDefault="00084B58" w:rsidP="00241BA7">
            <w:pPr>
              <w:spacing w:line="240" w:lineRule="auto"/>
              <w:ind w:firstLine="0"/>
              <w:jc w:val="center"/>
              <w:rPr>
                <w:color w:val="000000"/>
                <w:sz w:val="20"/>
              </w:rPr>
            </w:pPr>
            <w:r w:rsidRPr="00175A16">
              <w:rPr>
                <w:color w:val="000000"/>
                <w:sz w:val="20"/>
              </w:rPr>
              <w:t>Год выпуска</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38</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rPr>
              <w:t>F</w:t>
            </w:r>
            <w:r w:rsidRPr="00175A16">
              <w:rPr>
                <w:color w:val="000000"/>
                <w:sz w:val="20"/>
                <w:lang w:val="en-US"/>
              </w:rPr>
              <w:t>ORD</w:t>
            </w:r>
            <w:r w:rsidRPr="00175A16">
              <w:rPr>
                <w:color w:val="000000"/>
                <w:sz w:val="20"/>
              </w:rPr>
              <w:t xml:space="preserve"> T</w:t>
            </w:r>
            <w:r w:rsidRPr="00175A16">
              <w:rPr>
                <w:color w:val="000000"/>
                <w:sz w:val="20"/>
                <w:lang w:val="en-US"/>
              </w:rPr>
              <w:t xml:space="preserve">RANSIT </w:t>
            </w:r>
            <w:r w:rsidRPr="00175A16">
              <w:rPr>
                <w:color w:val="000000"/>
                <w:sz w:val="20"/>
              </w:rPr>
              <w:t>V</w:t>
            </w:r>
            <w:r w:rsidRPr="00175A16">
              <w:rPr>
                <w:color w:val="000000"/>
                <w:sz w:val="20"/>
                <w:lang w:val="en-US"/>
              </w:rPr>
              <w:t>AN</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Е-686-ТН76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2013</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39</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lang w:val="en-US"/>
              </w:rPr>
            </w:pPr>
            <w:r w:rsidRPr="00175A16">
              <w:rPr>
                <w:color w:val="000000"/>
                <w:sz w:val="20"/>
              </w:rPr>
              <w:t>F</w:t>
            </w:r>
            <w:r w:rsidRPr="00175A16">
              <w:rPr>
                <w:color w:val="000000"/>
                <w:sz w:val="20"/>
                <w:lang w:val="en-US"/>
              </w:rPr>
              <w:t>ORD 3032GJ</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М-641-УМ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2011</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40</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rPr>
              <w:t>F</w:t>
            </w:r>
            <w:r w:rsidRPr="00175A16">
              <w:rPr>
                <w:color w:val="000000"/>
                <w:sz w:val="20"/>
                <w:lang w:val="en-US"/>
              </w:rPr>
              <w:t>ORD</w:t>
            </w:r>
            <w:r w:rsidRPr="00175A16">
              <w:rPr>
                <w:color w:val="000000"/>
                <w:sz w:val="20"/>
              </w:rPr>
              <w:t xml:space="preserve"> 22278Е</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В-311-НО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2016</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41</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rPr>
              <w:t>F</w:t>
            </w:r>
            <w:r w:rsidRPr="00175A16">
              <w:rPr>
                <w:color w:val="000000"/>
                <w:sz w:val="20"/>
                <w:lang w:val="en-US"/>
              </w:rPr>
              <w:t>ORD</w:t>
            </w:r>
            <w:r w:rsidRPr="00175A16">
              <w:rPr>
                <w:color w:val="000000"/>
                <w:sz w:val="20"/>
              </w:rPr>
              <w:t xml:space="preserve"> T</w:t>
            </w:r>
            <w:r w:rsidRPr="00175A16">
              <w:rPr>
                <w:color w:val="000000"/>
                <w:sz w:val="20"/>
                <w:lang w:val="en-US"/>
              </w:rPr>
              <w:t>RANSIT</w:t>
            </w:r>
            <w:r w:rsidRPr="00175A16">
              <w:rPr>
                <w:color w:val="000000"/>
                <w:sz w:val="20"/>
              </w:rPr>
              <w:t xml:space="preserve"> 222709</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А-545-УН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2013</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42</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VOLKSWAGEN</w:t>
            </w:r>
            <w:r w:rsidRPr="00175A16">
              <w:rPr>
                <w:color w:val="000000"/>
                <w:sz w:val="20"/>
              </w:rPr>
              <w:t xml:space="preserve"> 7НС </w:t>
            </w:r>
            <w:r w:rsidRPr="00175A16">
              <w:rPr>
                <w:color w:val="000000"/>
                <w:sz w:val="20"/>
                <w:lang w:val="en-US"/>
              </w:rPr>
              <w:t>CARAVELLE</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К-277-АН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2011</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43</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VOLKSWAGEN</w:t>
            </w:r>
            <w:r w:rsidRPr="00175A16">
              <w:rPr>
                <w:color w:val="000000"/>
                <w:sz w:val="20"/>
              </w:rPr>
              <w:t xml:space="preserve"> 7НС </w:t>
            </w:r>
            <w:r w:rsidRPr="00175A16">
              <w:rPr>
                <w:color w:val="000000"/>
                <w:sz w:val="20"/>
                <w:lang w:val="en-US"/>
              </w:rPr>
              <w:t>CARAVELLE</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А 535 УН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2013</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44</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VOLKSWAGEN</w:t>
            </w:r>
            <w:r w:rsidRPr="00175A16">
              <w:rPr>
                <w:color w:val="000000"/>
                <w:sz w:val="20"/>
              </w:rPr>
              <w:t xml:space="preserve"> 7НС </w:t>
            </w:r>
            <w:r w:rsidRPr="00175A16">
              <w:rPr>
                <w:color w:val="000000"/>
                <w:sz w:val="20"/>
                <w:lang w:val="en-US"/>
              </w:rPr>
              <w:t>CARAVELLE</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К-276-АН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2011</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45</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VOLKSWAGEN</w:t>
            </w:r>
            <w:r w:rsidRPr="00175A16">
              <w:rPr>
                <w:color w:val="000000"/>
                <w:sz w:val="20"/>
              </w:rPr>
              <w:t xml:space="preserve"> 7НС </w:t>
            </w:r>
            <w:r w:rsidRPr="00175A16">
              <w:rPr>
                <w:color w:val="000000"/>
                <w:sz w:val="20"/>
                <w:lang w:val="en-US"/>
              </w:rPr>
              <w:t>MULTIVAN</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Х-003-ЕЕ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2013</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46</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VOLKSWAGEN CARAVELLE</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Н-045-РМ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2010</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47</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VOLKSWAGEN</w:t>
            </w:r>
            <w:r w:rsidRPr="00175A16">
              <w:rPr>
                <w:color w:val="000000"/>
                <w:sz w:val="20"/>
              </w:rPr>
              <w:t xml:space="preserve"> 7НС</w:t>
            </w:r>
            <w:r w:rsidRPr="00175A16">
              <w:rPr>
                <w:color w:val="000000"/>
                <w:sz w:val="20"/>
                <w:lang w:val="en-US"/>
              </w:rPr>
              <w:t>A CARAVELLE</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О-278-ММ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2007</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48</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lang w:val="en-US"/>
              </w:rPr>
              <w:t>VOLKSWAGEN</w:t>
            </w:r>
            <w:r w:rsidRPr="00175A16">
              <w:rPr>
                <w:color w:val="000000"/>
                <w:sz w:val="20"/>
              </w:rPr>
              <w:t xml:space="preserve"> 2D LT 46</w:t>
            </w:r>
            <w:r w:rsidRPr="00175A16">
              <w:rPr>
                <w:color w:val="000000"/>
                <w:sz w:val="20"/>
                <w:lang w:val="en-US"/>
              </w:rPr>
              <w:t xml:space="preserve"> 2DX0AZ</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М-543-РР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2006</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49</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rPr>
              <w:t>Сикар-38951</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О-250-УМ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2011</w:t>
            </w:r>
          </w:p>
        </w:tc>
      </w:tr>
      <w:tr w:rsidR="00084B58" w:rsidRPr="00175A16" w:rsidTr="00A3214E">
        <w:trPr>
          <w:trHeight w:val="304"/>
        </w:trPr>
        <w:tc>
          <w:tcPr>
            <w:tcW w:w="992" w:type="dxa"/>
            <w:tcBorders>
              <w:top w:val="single" w:sz="4" w:space="0" w:color="auto"/>
              <w:left w:val="single" w:sz="4" w:space="0" w:color="000000"/>
              <w:bottom w:val="single" w:sz="4" w:space="0" w:color="000000"/>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50</w:t>
            </w:r>
          </w:p>
        </w:tc>
        <w:tc>
          <w:tcPr>
            <w:tcW w:w="4111" w:type="dxa"/>
            <w:tcBorders>
              <w:top w:val="single" w:sz="4" w:space="0" w:color="auto"/>
              <w:left w:val="single" w:sz="4" w:space="0" w:color="000000"/>
              <w:bottom w:val="single" w:sz="4" w:space="0" w:color="000000"/>
              <w:right w:val="nil"/>
            </w:tcBorders>
            <w:vAlign w:val="center"/>
          </w:tcPr>
          <w:p w:rsidR="00084B58" w:rsidRPr="00175A16" w:rsidRDefault="00084B58" w:rsidP="00241BA7">
            <w:pPr>
              <w:spacing w:line="240" w:lineRule="auto"/>
              <w:ind w:firstLine="34"/>
              <w:rPr>
                <w:color w:val="000000"/>
                <w:sz w:val="20"/>
                <w:lang w:val="en-US"/>
              </w:rPr>
            </w:pPr>
            <w:r w:rsidRPr="00175A16">
              <w:rPr>
                <w:color w:val="000000"/>
                <w:sz w:val="20"/>
                <w:lang w:val="en-US"/>
              </w:rPr>
              <w:t>CHEVROLET NIVA</w:t>
            </w:r>
          </w:p>
        </w:tc>
        <w:tc>
          <w:tcPr>
            <w:tcW w:w="2268" w:type="dxa"/>
            <w:tcBorders>
              <w:top w:val="single" w:sz="4" w:space="0" w:color="auto"/>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lang w:val="en-US"/>
              </w:rPr>
              <w:t>В-526-</w:t>
            </w:r>
            <w:r w:rsidRPr="00175A16">
              <w:rPr>
                <w:color w:val="000000"/>
                <w:sz w:val="20"/>
              </w:rPr>
              <w:t>ТО 76</w:t>
            </w:r>
          </w:p>
        </w:tc>
        <w:tc>
          <w:tcPr>
            <w:tcW w:w="1701" w:type="dxa"/>
            <w:tcBorders>
              <w:top w:val="single" w:sz="4" w:space="0" w:color="auto"/>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2018</w:t>
            </w:r>
          </w:p>
        </w:tc>
      </w:tr>
      <w:tr w:rsidR="00084B58" w:rsidRPr="00175A16" w:rsidTr="00A3214E">
        <w:trPr>
          <w:trHeight w:val="304"/>
        </w:trPr>
        <w:tc>
          <w:tcPr>
            <w:tcW w:w="992" w:type="dxa"/>
            <w:tcBorders>
              <w:top w:val="single" w:sz="4" w:space="0" w:color="auto"/>
              <w:left w:val="single" w:sz="4" w:space="0" w:color="000000"/>
              <w:bottom w:val="single" w:sz="4" w:space="0" w:color="auto"/>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51</w:t>
            </w:r>
          </w:p>
        </w:tc>
        <w:tc>
          <w:tcPr>
            <w:tcW w:w="4111" w:type="dxa"/>
            <w:tcBorders>
              <w:top w:val="single" w:sz="4" w:space="0" w:color="auto"/>
              <w:left w:val="nil"/>
              <w:bottom w:val="single" w:sz="4" w:space="0" w:color="auto"/>
              <w:right w:val="nil"/>
            </w:tcBorders>
            <w:vAlign w:val="center"/>
          </w:tcPr>
          <w:p w:rsidR="00084B58" w:rsidRPr="00175A16" w:rsidRDefault="00084B58" w:rsidP="00241BA7">
            <w:pPr>
              <w:spacing w:line="240" w:lineRule="auto"/>
              <w:ind w:firstLine="34"/>
              <w:rPr>
                <w:color w:val="000000"/>
                <w:sz w:val="20"/>
              </w:rPr>
            </w:pPr>
            <w:r w:rsidRPr="00175A16">
              <w:rPr>
                <w:color w:val="000000"/>
                <w:sz w:val="20"/>
              </w:rPr>
              <w:t>Ваз-2131</w:t>
            </w:r>
          </w:p>
        </w:tc>
        <w:tc>
          <w:tcPr>
            <w:tcW w:w="2268" w:type="dxa"/>
            <w:tcBorders>
              <w:top w:val="single" w:sz="4" w:space="0" w:color="auto"/>
              <w:left w:val="single" w:sz="4" w:space="0" w:color="000000"/>
              <w:bottom w:val="single" w:sz="4" w:space="0" w:color="auto"/>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М-163-РО76</w:t>
            </w:r>
          </w:p>
        </w:tc>
        <w:tc>
          <w:tcPr>
            <w:tcW w:w="1701" w:type="dxa"/>
            <w:tcBorders>
              <w:top w:val="single" w:sz="4" w:space="0" w:color="auto"/>
              <w:left w:val="single" w:sz="4" w:space="0" w:color="000000"/>
              <w:bottom w:val="single" w:sz="4" w:space="0" w:color="auto"/>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2017</w:t>
            </w:r>
          </w:p>
        </w:tc>
      </w:tr>
      <w:tr w:rsidR="00084B58" w:rsidRPr="00175A16" w:rsidTr="00A3214E">
        <w:trPr>
          <w:trHeight w:val="304"/>
        </w:trPr>
        <w:tc>
          <w:tcPr>
            <w:tcW w:w="992" w:type="dxa"/>
            <w:tcBorders>
              <w:top w:val="single" w:sz="4" w:space="0" w:color="auto"/>
              <w:left w:val="single" w:sz="4" w:space="0" w:color="000000"/>
              <w:bottom w:val="single" w:sz="4" w:space="0" w:color="000000"/>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52</w:t>
            </w:r>
          </w:p>
        </w:tc>
        <w:tc>
          <w:tcPr>
            <w:tcW w:w="4111" w:type="dxa"/>
            <w:tcBorders>
              <w:top w:val="single" w:sz="4" w:space="0" w:color="auto"/>
              <w:left w:val="single" w:sz="4" w:space="0" w:color="000000"/>
              <w:bottom w:val="single" w:sz="4" w:space="0" w:color="000000"/>
              <w:right w:val="nil"/>
            </w:tcBorders>
            <w:vAlign w:val="center"/>
          </w:tcPr>
          <w:p w:rsidR="00084B58" w:rsidRPr="00175A16" w:rsidRDefault="00084B58" w:rsidP="00241BA7">
            <w:pPr>
              <w:spacing w:line="240" w:lineRule="auto"/>
              <w:ind w:firstLine="34"/>
              <w:rPr>
                <w:color w:val="000000"/>
                <w:sz w:val="20"/>
              </w:rPr>
            </w:pPr>
            <w:r w:rsidRPr="00175A16">
              <w:rPr>
                <w:color w:val="000000"/>
                <w:sz w:val="20"/>
              </w:rPr>
              <w:t>ВИС-234520-20</w:t>
            </w:r>
          </w:p>
        </w:tc>
        <w:tc>
          <w:tcPr>
            <w:tcW w:w="2268" w:type="dxa"/>
            <w:tcBorders>
              <w:top w:val="single" w:sz="4" w:space="0" w:color="auto"/>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Е-437-РР 76</w:t>
            </w:r>
          </w:p>
        </w:tc>
        <w:tc>
          <w:tcPr>
            <w:tcW w:w="1701" w:type="dxa"/>
            <w:tcBorders>
              <w:top w:val="single" w:sz="4" w:space="0" w:color="auto"/>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2006</w:t>
            </w:r>
          </w:p>
        </w:tc>
      </w:tr>
      <w:tr w:rsidR="00084B58" w:rsidRPr="00175A16" w:rsidTr="00A3214E">
        <w:trPr>
          <w:trHeight w:val="304"/>
        </w:trPr>
        <w:tc>
          <w:tcPr>
            <w:tcW w:w="992" w:type="dxa"/>
            <w:tcBorders>
              <w:top w:val="nil"/>
              <w:left w:val="single" w:sz="4" w:space="0" w:color="000000"/>
              <w:bottom w:val="single" w:sz="4" w:space="0" w:color="000000"/>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53</w:t>
            </w:r>
          </w:p>
        </w:tc>
        <w:tc>
          <w:tcPr>
            <w:tcW w:w="4111" w:type="dxa"/>
            <w:tcBorders>
              <w:top w:val="nil"/>
              <w:left w:val="single" w:sz="4" w:space="0" w:color="000000"/>
              <w:bottom w:val="single" w:sz="4" w:space="0" w:color="000000"/>
              <w:right w:val="nil"/>
            </w:tcBorders>
            <w:vAlign w:val="center"/>
          </w:tcPr>
          <w:p w:rsidR="00084B58" w:rsidRPr="00175A16" w:rsidRDefault="00084B58" w:rsidP="00241BA7">
            <w:pPr>
              <w:spacing w:line="240" w:lineRule="auto"/>
              <w:ind w:firstLine="34"/>
              <w:rPr>
                <w:color w:val="000000"/>
                <w:sz w:val="20"/>
              </w:rPr>
            </w:pPr>
            <w:r w:rsidRPr="00175A16">
              <w:rPr>
                <w:color w:val="000000"/>
                <w:sz w:val="20"/>
              </w:rPr>
              <w:t>Вис-234610-40</w:t>
            </w:r>
          </w:p>
        </w:tc>
        <w:tc>
          <w:tcPr>
            <w:tcW w:w="2268"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А-943-ВО 76</w:t>
            </w:r>
          </w:p>
        </w:tc>
        <w:tc>
          <w:tcPr>
            <w:tcW w:w="1701"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2014</w:t>
            </w:r>
          </w:p>
        </w:tc>
      </w:tr>
      <w:tr w:rsidR="00084B58" w:rsidRPr="00175A16" w:rsidTr="00A3214E">
        <w:trPr>
          <w:trHeight w:val="304"/>
        </w:trPr>
        <w:tc>
          <w:tcPr>
            <w:tcW w:w="992" w:type="dxa"/>
            <w:tcBorders>
              <w:top w:val="nil"/>
              <w:left w:val="single" w:sz="4" w:space="0" w:color="000000"/>
              <w:bottom w:val="single" w:sz="4" w:space="0" w:color="000000"/>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54</w:t>
            </w:r>
          </w:p>
        </w:tc>
        <w:tc>
          <w:tcPr>
            <w:tcW w:w="4111" w:type="dxa"/>
            <w:tcBorders>
              <w:top w:val="nil"/>
              <w:left w:val="nil"/>
              <w:bottom w:val="single" w:sz="4" w:space="0" w:color="000000"/>
              <w:right w:val="nil"/>
            </w:tcBorders>
            <w:vAlign w:val="center"/>
          </w:tcPr>
          <w:p w:rsidR="00084B58" w:rsidRPr="00175A16" w:rsidRDefault="00084B58" w:rsidP="00241BA7">
            <w:pPr>
              <w:spacing w:line="240" w:lineRule="auto"/>
              <w:ind w:firstLine="34"/>
              <w:rPr>
                <w:color w:val="000000"/>
                <w:sz w:val="20"/>
              </w:rPr>
            </w:pPr>
            <w:r w:rsidRPr="00175A16">
              <w:rPr>
                <w:color w:val="000000"/>
                <w:sz w:val="20"/>
              </w:rPr>
              <w:t>Вис-234900</w:t>
            </w:r>
          </w:p>
        </w:tc>
        <w:tc>
          <w:tcPr>
            <w:tcW w:w="2268"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М-171-РО 76</w:t>
            </w:r>
          </w:p>
        </w:tc>
        <w:tc>
          <w:tcPr>
            <w:tcW w:w="1701"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2017</w:t>
            </w:r>
          </w:p>
        </w:tc>
      </w:tr>
      <w:tr w:rsidR="00084B58" w:rsidRPr="00175A16" w:rsidTr="00A3214E">
        <w:trPr>
          <w:trHeight w:val="304"/>
        </w:trPr>
        <w:tc>
          <w:tcPr>
            <w:tcW w:w="992" w:type="dxa"/>
            <w:tcBorders>
              <w:top w:val="nil"/>
              <w:left w:val="single" w:sz="4" w:space="0" w:color="000000"/>
              <w:bottom w:val="single" w:sz="4" w:space="0" w:color="000000"/>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55</w:t>
            </w:r>
          </w:p>
        </w:tc>
        <w:tc>
          <w:tcPr>
            <w:tcW w:w="4111" w:type="dxa"/>
            <w:tcBorders>
              <w:top w:val="nil"/>
              <w:left w:val="nil"/>
              <w:bottom w:val="single" w:sz="4" w:space="0" w:color="000000"/>
              <w:right w:val="nil"/>
            </w:tcBorders>
            <w:vAlign w:val="center"/>
          </w:tcPr>
          <w:p w:rsidR="00084B58" w:rsidRPr="00175A16" w:rsidRDefault="00084B58" w:rsidP="00241BA7">
            <w:pPr>
              <w:spacing w:line="240" w:lineRule="auto"/>
              <w:ind w:firstLine="34"/>
              <w:rPr>
                <w:color w:val="000000"/>
                <w:sz w:val="20"/>
              </w:rPr>
            </w:pPr>
            <w:r w:rsidRPr="00175A16">
              <w:rPr>
                <w:color w:val="000000"/>
                <w:sz w:val="20"/>
              </w:rPr>
              <w:t>Вис-234900</w:t>
            </w:r>
          </w:p>
        </w:tc>
        <w:tc>
          <w:tcPr>
            <w:tcW w:w="2268"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У-932-СО 76</w:t>
            </w:r>
          </w:p>
        </w:tc>
        <w:tc>
          <w:tcPr>
            <w:tcW w:w="1701"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2018</w:t>
            </w:r>
          </w:p>
        </w:tc>
      </w:tr>
      <w:tr w:rsidR="00084B58" w:rsidRPr="00175A16" w:rsidTr="00A3214E">
        <w:trPr>
          <w:trHeight w:val="304"/>
        </w:trPr>
        <w:tc>
          <w:tcPr>
            <w:tcW w:w="992" w:type="dxa"/>
            <w:tcBorders>
              <w:top w:val="nil"/>
              <w:left w:val="single" w:sz="4" w:space="0" w:color="000000"/>
              <w:bottom w:val="single" w:sz="4" w:space="0" w:color="000000"/>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56</w:t>
            </w:r>
          </w:p>
        </w:tc>
        <w:tc>
          <w:tcPr>
            <w:tcW w:w="4111" w:type="dxa"/>
            <w:tcBorders>
              <w:top w:val="nil"/>
              <w:left w:val="nil"/>
              <w:bottom w:val="single" w:sz="4" w:space="0" w:color="000000"/>
              <w:right w:val="nil"/>
            </w:tcBorders>
            <w:vAlign w:val="center"/>
          </w:tcPr>
          <w:p w:rsidR="00084B58" w:rsidRPr="00175A16" w:rsidRDefault="00084B58" w:rsidP="00241BA7">
            <w:pPr>
              <w:spacing w:line="240" w:lineRule="auto"/>
              <w:ind w:firstLine="34"/>
              <w:rPr>
                <w:color w:val="000000"/>
                <w:sz w:val="20"/>
              </w:rPr>
            </w:pPr>
            <w:r w:rsidRPr="00175A16">
              <w:rPr>
                <w:color w:val="000000"/>
                <w:sz w:val="20"/>
              </w:rPr>
              <w:t>Вис-234610</w:t>
            </w:r>
          </w:p>
        </w:tc>
        <w:tc>
          <w:tcPr>
            <w:tcW w:w="2268"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У-961-СО 76</w:t>
            </w:r>
          </w:p>
        </w:tc>
        <w:tc>
          <w:tcPr>
            <w:tcW w:w="1701"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2018</w:t>
            </w:r>
          </w:p>
        </w:tc>
      </w:tr>
      <w:tr w:rsidR="00084B58" w:rsidRPr="00175A16" w:rsidTr="00A3214E">
        <w:trPr>
          <w:trHeight w:val="304"/>
        </w:trPr>
        <w:tc>
          <w:tcPr>
            <w:tcW w:w="992" w:type="dxa"/>
            <w:tcBorders>
              <w:top w:val="nil"/>
              <w:left w:val="single" w:sz="4" w:space="0" w:color="000000"/>
              <w:bottom w:val="single" w:sz="4" w:space="0" w:color="000000"/>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57</w:t>
            </w:r>
          </w:p>
        </w:tc>
        <w:tc>
          <w:tcPr>
            <w:tcW w:w="4111" w:type="dxa"/>
            <w:tcBorders>
              <w:top w:val="nil"/>
              <w:left w:val="nil"/>
              <w:bottom w:val="single" w:sz="4" w:space="0" w:color="000000"/>
              <w:right w:val="nil"/>
            </w:tcBorders>
            <w:vAlign w:val="center"/>
          </w:tcPr>
          <w:p w:rsidR="00084B58" w:rsidRPr="00175A16" w:rsidRDefault="00084B58" w:rsidP="00241BA7">
            <w:pPr>
              <w:spacing w:line="240" w:lineRule="auto"/>
              <w:ind w:firstLine="34"/>
              <w:rPr>
                <w:color w:val="000000"/>
                <w:sz w:val="20"/>
              </w:rPr>
            </w:pPr>
            <w:r w:rsidRPr="00175A16">
              <w:rPr>
                <w:color w:val="000000"/>
                <w:sz w:val="20"/>
              </w:rPr>
              <w:t>Вис-234610</w:t>
            </w:r>
          </w:p>
        </w:tc>
        <w:tc>
          <w:tcPr>
            <w:tcW w:w="2268"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У944-СО 76</w:t>
            </w:r>
          </w:p>
        </w:tc>
        <w:tc>
          <w:tcPr>
            <w:tcW w:w="1701"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2018</w:t>
            </w:r>
          </w:p>
        </w:tc>
      </w:tr>
      <w:tr w:rsidR="00084B58" w:rsidRPr="00175A16" w:rsidTr="00A3214E">
        <w:trPr>
          <w:trHeight w:val="304"/>
        </w:trPr>
        <w:tc>
          <w:tcPr>
            <w:tcW w:w="992" w:type="dxa"/>
            <w:tcBorders>
              <w:top w:val="nil"/>
              <w:left w:val="single" w:sz="4" w:space="0" w:color="000000"/>
              <w:bottom w:val="single" w:sz="4" w:space="0" w:color="000000"/>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58</w:t>
            </w:r>
          </w:p>
        </w:tc>
        <w:tc>
          <w:tcPr>
            <w:tcW w:w="4111" w:type="dxa"/>
            <w:tcBorders>
              <w:top w:val="nil"/>
              <w:left w:val="nil"/>
              <w:bottom w:val="single" w:sz="4" w:space="0" w:color="000000"/>
              <w:right w:val="nil"/>
            </w:tcBorders>
            <w:vAlign w:val="center"/>
          </w:tcPr>
          <w:p w:rsidR="00084B58" w:rsidRPr="00175A16" w:rsidRDefault="00084B58" w:rsidP="00241BA7">
            <w:pPr>
              <w:spacing w:line="240" w:lineRule="auto"/>
              <w:ind w:firstLine="34"/>
              <w:rPr>
                <w:color w:val="000000"/>
                <w:sz w:val="20"/>
              </w:rPr>
            </w:pPr>
            <w:r w:rsidRPr="00175A16">
              <w:rPr>
                <w:color w:val="000000"/>
                <w:sz w:val="20"/>
              </w:rPr>
              <w:t>Газ-22171</w:t>
            </w:r>
          </w:p>
        </w:tc>
        <w:tc>
          <w:tcPr>
            <w:tcW w:w="2268"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Х-061-МО 76</w:t>
            </w:r>
          </w:p>
        </w:tc>
        <w:tc>
          <w:tcPr>
            <w:tcW w:w="1701"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2016</w:t>
            </w:r>
          </w:p>
        </w:tc>
      </w:tr>
      <w:tr w:rsidR="00084B58" w:rsidRPr="00175A16" w:rsidTr="00A3214E">
        <w:trPr>
          <w:trHeight w:val="304"/>
        </w:trPr>
        <w:tc>
          <w:tcPr>
            <w:tcW w:w="992" w:type="dxa"/>
            <w:tcBorders>
              <w:top w:val="nil"/>
              <w:left w:val="single" w:sz="4" w:space="0" w:color="000000"/>
              <w:bottom w:val="single" w:sz="4" w:space="0" w:color="000000"/>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59</w:t>
            </w:r>
          </w:p>
        </w:tc>
        <w:tc>
          <w:tcPr>
            <w:tcW w:w="4111" w:type="dxa"/>
            <w:tcBorders>
              <w:top w:val="nil"/>
              <w:left w:val="nil"/>
              <w:bottom w:val="single" w:sz="4" w:space="0" w:color="000000"/>
              <w:right w:val="nil"/>
            </w:tcBorders>
            <w:vAlign w:val="center"/>
          </w:tcPr>
          <w:p w:rsidR="00084B58" w:rsidRPr="00175A16" w:rsidRDefault="00084B58" w:rsidP="00241BA7">
            <w:pPr>
              <w:spacing w:line="240" w:lineRule="auto"/>
              <w:ind w:firstLine="34"/>
              <w:rPr>
                <w:color w:val="000000"/>
                <w:sz w:val="20"/>
              </w:rPr>
            </w:pPr>
            <w:r w:rsidRPr="00175A16">
              <w:rPr>
                <w:color w:val="000000"/>
                <w:sz w:val="20"/>
              </w:rPr>
              <w:t>Газ-22171</w:t>
            </w:r>
          </w:p>
        </w:tc>
        <w:tc>
          <w:tcPr>
            <w:tcW w:w="2268"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М-091-ММ 76</w:t>
            </w:r>
          </w:p>
        </w:tc>
        <w:tc>
          <w:tcPr>
            <w:tcW w:w="1701"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2000</w:t>
            </w:r>
          </w:p>
        </w:tc>
      </w:tr>
      <w:tr w:rsidR="00084B58" w:rsidRPr="00175A16" w:rsidTr="00A3214E">
        <w:trPr>
          <w:trHeight w:val="304"/>
        </w:trPr>
        <w:tc>
          <w:tcPr>
            <w:tcW w:w="992" w:type="dxa"/>
            <w:tcBorders>
              <w:top w:val="nil"/>
              <w:left w:val="single" w:sz="4" w:space="0" w:color="000000"/>
              <w:bottom w:val="single" w:sz="4" w:space="0" w:color="000000"/>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60</w:t>
            </w:r>
          </w:p>
        </w:tc>
        <w:tc>
          <w:tcPr>
            <w:tcW w:w="4111" w:type="dxa"/>
            <w:tcBorders>
              <w:top w:val="nil"/>
              <w:left w:val="nil"/>
              <w:bottom w:val="single" w:sz="4" w:space="0" w:color="000000"/>
              <w:right w:val="nil"/>
            </w:tcBorders>
            <w:vAlign w:val="center"/>
          </w:tcPr>
          <w:p w:rsidR="00084B58" w:rsidRPr="00175A16" w:rsidRDefault="00084B58" w:rsidP="00241BA7">
            <w:pPr>
              <w:spacing w:line="240" w:lineRule="auto"/>
              <w:ind w:firstLine="34"/>
              <w:rPr>
                <w:color w:val="000000"/>
                <w:sz w:val="20"/>
              </w:rPr>
            </w:pPr>
            <w:r w:rsidRPr="00175A16">
              <w:rPr>
                <w:color w:val="000000"/>
                <w:sz w:val="20"/>
              </w:rPr>
              <w:t>Газ-2752</w:t>
            </w:r>
          </w:p>
        </w:tc>
        <w:tc>
          <w:tcPr>
            <w:tcW w:w="2268"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Н-716-КМ 76</w:t>
            </w:r>
          </w:p>
        </w:tc>
        <w:tc>
          <w:tcPr>
            <w:tcW w:w="1701"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1999</w:t>
            </w:r>
          </w:p>
        </w:tc>
      </w:tr>
      <w:tr w:rsidR="00084B58" w:rsidRPr="00175A16" w:rsidTr="00A3214E">
        <w:trPr>
          <w:trHeight w:val="304"/>
        </w:trPr>
        <w:tc>
          <w:tcPr>
            <w:tcW w:w="992" w:type="dxa"/>
            <w:tcBorders>
              <w:top w:val="single" w:sz="4" w:space="0" w:color="000000"/>
              <w:left w:val="single" w:sz="4" w:space="0" w:color="000000"/>
              <w:bottom w:val="single" w:sz="4" w:space="0" w:color="000000"/>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61</w:t>
            </w:r>
          </w:p>
        </w:tc>
        <w:tc>
          <w:tcPr>
            <w:tcW w:w="4111" w:type="dxa"/>
            <w:tcBorders>
              <w:top w:val="single" w:sz="4" w:space="0" w:color="000000"/>
              <w:left w:val="nil"/>
              <w:bottom w:val="single" w:sz="4" w:space="0" w:color="000000"/>
              <w:right w:val="nil"/>
            </w:tcBorders>
            <w:vAlign w:val="center"/>
          </w:tcPr>
          <w:p w:rsidR="00084B58" w:rsidRPr="00175A16" w:rsidRDefault="00084B58" w:rsidP="00241BA7">
            <w:pPr>
              <w:spacing w:line="240" w:lineRule="auto"/>
              <w:ind w:firstLine="34"/>
              <w:rPr>
                <w:color w:val="000000"/>
                <w:sz w:val="20"/>
              </w:rPr>
            </w:pPr>
            <w:r w:rsidRPr="00175A16">
              <w:rPr>
                <w:color w:val="000000"/>
                <w:sz w:val="20"/>
              </w:rPr>
              <w:t>Газ-33023</w:t>
            </w:r>
          </w:p>
        </w:tc>
        <w:tc>
          <w:tcPr>
            <w:tcW w:w="2268" w:type="dxa"/>
            <w:tcBorders>
              <w:top w:val="single" w:sz="4" w:space="0" w:color="000000"/>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Н-228-ТМ 76</w:t>
            </w:r>
          </w:p>
        </w:tc>
        <w:tc>
          <w:tcPr>
            <w:tcW w:w="1701" w:type="dxa"/>
            <w:tcBorders>
              <w:top w:val="single" w:sz="4" w:space="0" w:color="000000"/>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1997</w:t>
            </w:r>
          </w:p>
        </w:tc>
      </w:tr>
      <w:tr w:rsidR="00084B58" w:rsidRPr="00175A16" w:rsidTr="00A3214E">
        <w:trPr>
          <w:trHeight w:val="304"/>
        </w:trPr>
        <w:tc>
          <w:tcPr>
            <w:tcW w:w="992" w:type="dxa"/>
            <w:tcBorders>
              <w:top w:val="nil"/>
              <w:left w:val="single" w:sz="4" w:space="0" w:color="000000"/>
              <w:bottom w:val="single" w:sz="4" w:space="0" w:color="000000"/>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62</w:t>
            </w:r>
          </w:p>
        </w:tc>
        <w:tc>
          <w:tcPr>
            <w:tcW w:w="4111" w:type="dxa"/>
            <w:tcBorders>
              <w:top w:val="nil"/>
              <w:left w:val="nil"/>
              <w:bottom w:val="single" w:sz="4" w:space="0" w:color="000000"/>
              <w:right w:val="nil"/>
            </w:tcBorders>
            <w:vAlign w:val="center"/>
          </w:tcPr>
          <w:p w:rsidR="00084B58" w:rsidRPr="00175A16" w:rsidRDefault="00084B58" w:rsidP="00241BA7">
            <w:pPr>
              <w:spacing w:line="240" w:lineRule="auto"/>
              <w:ind w:firstLine="34"/>
              <w:rPr>
                <w:color w:val="000000"/>
                <w:sz w:val="20"/>
              </w:rPr>
            </w:pPr>
            <w:r w:rsidRPr="00175A16">
              <w:rPr>
                <w:color w:val="000000"/>
                <w:sz w:val="20"/>
              </w:rPr>
              <w:t xml:space="preserve">Газ-330232 </w:t>
            </w:r>
          </w:p>
        </w:tc>
        <w:tc>
          <w:tcPr>
            <w:tcW w:w="2268"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В</w:t>
            </w:r>
            <w:r w:rsidRPr="00175A16">
              <w:rPr>
                <w:color w:val="000000"/>
                <w:sz w:val="20"/>
                <w:lang w:val="en-US"/>
              </w:rPr>
              <w:t>-</w:t>
            </w:r>
            <w:r w:rsidRPr="00175A16">
              <w:rPr>
                <w:color w:val="000000"/>
                <w:sz w:val="20"/>
              </w:rPr>
              <w:t>659</w:t>
            </w:r>
            <w:r w:rsidRPr="00175A16">
              <w:rPr>
                <w:color w:val="000000"/>
                <w:sz w:val="20"/>
                <w:lang w:val="en-US"/>
              </w:rPr>
              <w:t>-</w:t>
            </w:r>
            <w:r w:rsidRPr="00175A16">
              <w:rPr>
                <w:color w:val="000000"/>
                <w:sz w:val="20"/>
              </w:rPr>
              <w:t>УН76</w:t>
            </w:r>
          </w:p>
        </w:tc>
        <w:tc>
          <w:tcPr>
            <w:tcW w:w="1701"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2013</w:t>
            </w:r>
          </w:p>
        </w:tc>
      </w:tr>
      <w:tr w:rsidR="00084B58" w:rsidRPr="00175A16" w:rsidTr="00A3214E">
        <w:trPr>
          <w:trHeight w:val="304"/>
        </w:trPr>
        <w:tc>
          <w:tcPr>
            <w:tcW w:w="992" w:type="dxa"/>
            <w:tcBorders>
              <w:top w:val="nil"/>
              <w:left w:val="single" w:sz="4" w:space="0" w:color="000000"/>
              <w:bottom w:val="single" w:sz="4" w:space="0" w:color="000000"/>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63</w:t>
            </w:r>
          </w:p>
        </w:tc>
        <w:tc>
          <w:tcPr>
            <w:tcW w:w="4111" w:type="dxa"/>
            <w:tcBorders>
              <w:top w:val="nil"/>
              <w:left w:val="nil"/>
              <w:bottom w:val="single" w:sz="4" w:space="0" w:color="000000"/>
              <w:right w:val="nil"/>
            </w:tcBorders>
            <w:vAlign w:val="center"/>
          </w:tcPr>
          <w:p w:rsidR="00084B58" w:rsidRPr="00175A16" w:rsidRDefault="00084B58" w:rsidP="00241BA7">
            <w:pPr>
              <w:spacing w:line="240" w:lineRule="auto"/>
              <w:ind w:firstLine="34"/>
              <w:rPr>
                <w:color w:val="000000"/>
                <w:sz w:val="20"/>
              </w:rPr>
            </w:pPr>
            <w:r w:rsidRPr="00175A16">
              <w:rPr>
                <w:color w:val="000000"/>
                <w:sz w:val="20"/>
              </w:rPr>
              <w:t xml:space="preserve">Газ-330232 </w:t>
            </w:r>
          </w:p>
        </w:tc>
        <w:tc>
          <w:tcPr>
            <w:tcW w:w="2268"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Х-066-МО 76</w:t>
            </w:r>
          </w:p>
        </w:tc>
        <w:tc>
          <w:tcPr>
            <w:tcW w:w="1701"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2016</w:t>
            </w:r>
          </w:p>
        </w:tc>
      </w:tr>
      <w:tr w:rsidR="00084B58" w:rsidRPr="00175A16" w:rsidTr="00A3214E">
        <w:trPr>
          <w:trHeight w:val="304"/>
        </w:trPr>
        <w:tc>
          <w:tcPr>
            <w:tcW w:w="992" w:type="dxa"/>
            <w:tcBorders>
              <w:top w:val="nil"/>
              <w:left w:val="single" w:sz="4" w:space="0" w:color="000000"/>
              <w:bottom w:val="single" w:sz="4" w:space="0" w:color="000000"/>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64</w:t>
            </w:r>
          </w:p>
        </w:tc>
        <w:tc>
          <w:tcPr>
            <w:tcW w:w="4111" w:type="dxa"/>
            <w:vAlign w:val="center"/>
          </w:tcPr>
          <w:p w:rsidR="00084B58" w:rsidRPr="00175A16" w:rsidRDefault="00084B58" w:rsidP="00241BA7">
            <w:pPr>
              <w:spacing w:line="240" w:lineRule="auto"/>
              <w:ind w:firstLine="34"/>
              <w:rPr>
                <w:color w:val="000000"/>
                <w:sz w:val="20"/>
              </w:rPr>
            </w:pPr>
            <w:r w:rsidRPr="00175A16">
              <w:rPr>
                <w:color w:val="000000"/>
                <w:sz w:val="20"/>
              </w:rPr>
              <w:t xml:space="preserve">Газ-330232 </w:t>
            </w:r>
          </w:p>
        </w:tc>
        <w:tc>
          <w:tcPr>
            <w:tcW w:w="2268" w:type="dxa"/>
            <w:tcBorders>
              <w:top w:val="nil"/>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М</w:t>
            </w:r>
            <w:r w:rsidRPr="00175A16">
              <w:rPr>
                <w:color w:val="000000"/>
                <w:sz w:val="20"/>
                <w:lang w:val="en-US"/>
              </w:rPr>
              <w:t>-</w:t>
            </w:r>
            <w:r w:rsidRPr="00175A16">
              <w:rPr>
                <w:color w:val="000000"/>
                <w:sz w:val="20"/>
              </w:rPr>
              <w:t>789</w:t>
            </w:r>
            <w:r w:rsidRPr="00175A16">
              <w:rPr>
                <w:color w:val="000000"/>
                <w:sz w:val="20"/>
                <w:lang w:val="en-US"/>
              </w:rPr>
              <w:t>-</w:t>
            </w:r>
            <w:r w:rsidRPr="00175A16">
              <w:rPr>
                <w:color w:val="000000"/>
                <w:sz w:val="20"/>
              </w:rPr>
              <w:t>ХН 76</w:t>
            </w:r>
          </w:p>
        </w:tc>
        <w:tc>
          <w:tcPr>
            <w:tcW w:w="1701" w:type="dxa"/>
            <w:tcBorders>
              <w:top w:val="nil"/>
              <w:left w:val="single" w:sz="4" w:space="0" w:color="000000"/>
              <w:bottom w:val="nil"/>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2013</w:t>
            </w:r>
          </w:p>
        </w:tc>
      </w:tr>
      <w:tr w:rsidR="00084B58" w:rsidRPr="00175A16" w:rsidTr="00A3214E">
        <w:trPr>
          <w:trHeight w:val="304"/>
        </w:trPr>
        <w:tc>
          <w:tcPr>
            <w:tcW w:w="992" w:type="dxa"/>
            <w:tcBorders>
              <w:top w:val="nil"/>
              <w:left w:val="single" w:sz="4" w:space="0" w:color="000000"/>
              <w:bottom w:val="single" w:sz="4" w:space="0" w:color="auto"/>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65</w:t>
            </w:r>
          </w:p>
        </w:tc>
        <w:tc>
          <w:tcPr>
            <w:tcW w:w="4111" w:type="dxa"/>
            <w:tcBorders>
              <w:top w:val="single" w:sz="4" w:space="0" w:color="000000"/>
              <w:left w:val="nil"/>
              <w:bottom w:val="single" w:sz="4" w:space="0" w:color="auto"/>
              <w:right w:val="nil"/>
            </w:tcBorders>
            <w:vAlign w:val="center"/>
          </w:tcPr>
          <w:p w:rsidR="00084B58" w:rsidRPr="00175A16" w:rsidRDefault="00084B58" w:rsidP="00241BA7">
            <w:pPr>
              <w:spacing w:line="240" w:lineRule="auto"/>
              <w:ind w:firstLine="34"/>
              <w:rPr>
                <w:color w:val="000000"/>
                <w:sz w:val="20"/>
              </w:rPr>
            </w:pPr>
            <w:r w:rsidRPr="00175A16">
              <w:rPr>
                <w:color w:val="000000"/>
                <w:sz w:val="20"/>
              </w:rPr>
              <w:t>Газ-А22R32</w:t>
            </w:r>
          </w:p>
        </w:tc>
        <w:tc>
          <w:tcPr>
            <w:tcW w:w="2268" w:type="dxa"/>
            <w:tcBorders>
              <w:top w:val="nil"/>
              <w:left w:val="single" w:sz="4" w:space="0" w:color="000000"/>
              <w:bottom w:val="single" w:sz="4" w:space="0" w:color="auto"/>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Х-059-МО 76</w:t>
            </w:r>
          </w:p>
        </w:tc>
        <w:tc>
          <w:tcPr>
            <w:tcW w:w="1701" w:type="dxa"/>
            <w:tcBorders>
              <w:top w:val="single" w:sz="4" w:space="0" w:color="000000"/>
              <w:left w:val="single" w:sz="4" w:space="0" w:color="000000"/>
              <w:bottom w:val="single" w:sz="4" w:space="0" w:color="auto"/>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2016</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66</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rPr>
              <w:t>Газ-2705</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C-026-ВВ76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1999</w:t>
            </w:r>
          </w:p>
        </w:tc>
      </w:tr>
      <w:tr w:rsidR="00084B58" w:rsidRPr="00175A16" w:rsidTr="00A3214E">
        <w:trPr>
          <w:trHeight w:val="304"/>
        </w:trPr>
        <w:tc>
          <w:tcPr>
            <w:tcW w:w="992" w:type="dxa"/>
            <w:tcBorders>
              <w:top w:val="single" w:sz="4" w:space="0" w:color="auto"/>
              <w:left w:val="single" w:sz="4" w:space="0" w:color="000000"/>
              <w:bottom w:val="single" w:sz="4" w:space="0" w:color="000000"/>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67</w:t>
            </w:r>
          </w:p>
        </w:tc>
        <w:tc>
          <w:tcPr>
            <w:tcW w:w="4111" w:type="dxa"/>
            <w:tcBorders>
              <w:top w:val="single" w:sz="4" w:space="0" w:color="auto"/>
              <w:left w:val="nil"/>
              <w:bottom w:val="single" w:sz="4" w:space="0" w:color="000000"/>
              <w:right w:val="nil"/>
            </w:tcBorders>
            <w:vAlign w:val="center"/>
          </w:tcPr>
          <w:p w:rsidR="00084B58" w:rsidRPr="00175A16" w:rsidRDefault="00084B58" w:rsidP="00241BA7">
            <w:pPr>
              <w:spacing w:line="240" w:lineRule="auto"/>
              <w:ind w:firstLine="34"/>
              <w:rPr>
                <w:color w:val="000000"/>
                <w:sz w:val="20"/>
              </w:rPr>
            </w:pPr>
            <w:r w:rsidRPr="00175A16">
              <w:rPr>
                <w:color w:val="000000"/>
                <w:sz w:val="20"/>
              </w:rPr>
              <w:t>Газ-33023</w:t>
            </w:r>
          </w:p>
        </w:tc>
        <w:tc>
          <w:tcPr>
            <w:tcW w:w="2268" w:type="dxa"/>
            <w:tcBorders>
              <w:top w:val="single" w:sz="4" w:space="0" w:color="auto"/>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О-280-НН 76</w:t>
            </w:r>
          </w:p>
        </w:tc>
        <w:tc>
          <w:tcPr>
            <w:tcW w:w="1701" w:type="dxa"/>
            <w:tcBorders>
              <w:top w:val="single" w:sz="4" w:space="0" w:color="auto"/>
              <w:left w:val="single" w:sz="4" w:space="0" w:color="000000"/>
              <w:bottom w:val="single" w:sz="4" w:space="0" w:color="000000"/>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2005</w:t>
            </w:r>
          </w:p>
        </w:tc>
      </w:tr>
      <w:tr w:rsidR="00084B58" w:rsidRPr="00175A16" w:rsidTr="00A3214E">
        <w:trPr>
          <w:trHeight w:val="304"/>
        </w:trPr>
        <w:tc>
          <w:tcPr>
            <w:tcW w:w="992" w:type="dxa"/>
            <w:tcBorders>
              <w:top w:val="nil"/>
              <w:left w:val="single" w:sz="4" w:space="0" w:color="000000"/>
              <w:bottom w:val="single" w:sz="4" w:space="0" w:color="auto"/>
              <w:right w:val="single" w:sz="4" w:space="0" w:color="000000"/>
            </w:tcBorders>
            <w:noWrap/>
            <w:vAlign w:val="bottom"/>
          </w:tcPr>
          <w:p w:rsidR="00084B58" w:rsidRPr="00175A16" w:rsidRDefault="00084B58" w:rsidP="00241BA7">
            <w:pPr>
              <w:spacing w:line="240" w:lineRule="auto"/>
              <w:ind w:firstLine="34"/>
              <w:jc w:val="center"/>
              <w:rPr>
                <w:color w:val="000000"/>
                <w:sz w:val="20"/>
              </w:rPr>
            </w:pPr>
            <w:r>
              <w:rPr>
                <w:color w:val="000000"/>
                <w:sz w:val="20"/>
              </w:rPr>
              <w:t>68</w:t>
            </w:r>
          </w:p>
        </w:tc>
        <w:tc>
          <w:tcPr>
            <w:tcW w:w="4111" w:type="dxa"/>
            <w:tcBorders>
              <w:top w:val="nil"/>
              <w:left w:val="nil"/>
              <w:bottom w:val="single" w:sz="4" w:space="0" w:color="auto"/>
              <w:right w:val="nil"/>
            </w:tcBorders>
            <w:vAlign w:val="center"/>
          </w:tcPr>
          <w:p w:rsidR="00084B58" w:rsidRPr="00175A16" w:rsidRDefault="00084B58" w:rsidP="00241BA7">
            <w:pPr>
              <w:spacing w:line="240" w:lineRule="auto"/>
              <w:ind w:firstLine="34"/>
              <w:rPr>
                <w:color w:val="000000"/>
                <w:sz w:val="20"/>
              </w:rPr>
            </w:pPr>
            <w:r w:rsidRPr="00175A16">
              <w:rPr>
                <w:color w:val="000000"/>
                <w:sz w:val="20"/>
              </w:rPr>
              <w:t>Газ-2705</w:t>
            </w:r>
          </w:p>
        </w:tc>
        <w:tc>
          <w:tcPr>
            <w:tcW w:w="2268" w:type="dxa"/>
            <w:tcBorders>
              <w:top w:val="nil"/>
              <w:left w:val="single" w:sz="4" w:space="0" w:color="000000"/>
              <w:bottom w:val="single" w:sz="4" w:space="0" w:color="auto"/>
              <w:right w:val="single" w:sz="4" w:space="0" w:color="000000"/>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М-164-РО 76</w:t>
            </w:r>
          </w:p>
        </w:tc>
        <w:tc>
          <w:tcPr>
            <w:tcW w:w="1701" w:type="dxa"/>
            <w:tcBorders>
              <w:top w:val="nil"/>
              <w:left w:val="single" w:sz="4" w:space="0" w:color="000000"/>
              <w:bottom w:val="single" w:sz="4" w:space="0" w:color="auto"/>
              <w:right w:val="single" w:sz="4" w:space="0" w:color="000000"/>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2017</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69</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rPr>
              <w:t>Газ-27057</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М-181-РО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2017</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70</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rPr>
              <w:t xml:space="preserve">UAZ </w:t>
            </w:r>
            <w:proofErr w:type="spellStart"/>
            <w:r w:rsidRPr="00175A16">
              <w:rPr>
                <w:color w:val="000000"/>
                <w:sz w:val="20"/>
              </w:rPr>
              <w:t>Hunter</w:t>
            </w:r>
            <w:proofErr w:type="spellEnd"/>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А-939-ВО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2014</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175A16" w:rsidRDefault="00084B58" w:rsidP="00241BA7">
            <w:pPr>
              <w:spacing w:line="240" w:lineRule="auto"/>
              <w:ind w:firstLine="34"/>
              <w:jc w:val="center"/>
              <w:rPr>
                <w:color w:val="000000"/>
                <w:sz w:val="20"/>
              </w:rPr>
            </w:pPr>
            <w:r>
              <w:rPr>
                <w:color w:val="000000"/>
                <w:sz w:val="20"/>
              </w:rPr>
              <w:t>71</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rPr>
              <w:t>Уаз-3151410</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О-553-СМ 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1995</w:t>
            </w:r>
          </w:p>
        </w:tc>
      </w:tr>
      <w:tr w:rsidR="00084B58"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084B58" w:rsidRPr="00B42B64" w:rsidRDefault="00084B58" w:rsidP="00241BA7">
            <w:pPr>
              <w:spacing w:line="240" w:lineRule="auto"/>
              <w:ind w:firstLine="34"/>
              <w:jc w:val="center"/>
              <w:rPr>
                <w:color w:val="000000"/>
                <w:sz w:val="20"/>
              </w:rPr>
            </w:pPr>
            <w:r>
              <w:rPr>
                <w:color w:val="000000"/>
                <w:sz w:val="20"/>
              </w:rPr>
              <w:t>72</w:t>
            </w:r>
          </w:p>
        </w:tc>
        <w:tc>
          <w:tcPr>
            <w:tcW w:w="411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rPr>
                <w:color w:val="000000"/>
                <w:sz w:val="20"/>
              </w:rPr>
            </w:pPr>
            <w:r w:rsidRPr="00175A16">
              <w:rPr>
                <w:color w:val="000000"/>
                <w:sz w:val="20"/>
              </w:rPr>
              <w:t>УАЗ-3909</w:t>
            </w:r>
          </w:p>
        </w:tc>
        <w:tc>
          <w:tcPr>
            <w:tcW w:w="2268"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34"/>
              <w:jc w:val="center"/>
              <w:rPr>
                <w:color w:val="000000"/>
                <w:sz w:val="20"/>
              </w:rPr>
            </w:pPr>
            <w:r w:rsidRPr="00175A16">
              <w:rPr>
                <w:color w:val="000000"/>
                <w:sz w:val="20"/>
              </w:rPr>
              <w:t>М-732-ЕЕ</w:t>
            </w:r>
            <w:r w:rsidR="002D2A77">
              <w:rPr>
                <w:color w:val="000000"/>
                <w:sz w:val="20"/>
              </w:rPr>
              <w:t xml:space="preserve"> </w:t>
            </w:r>
            <w:r w:rsidRPr="00175A16">
              <w:rPr>
                <w:color w:val="000000"/>
                <w:sz w:val="20"/>
              </w:rPr>
              <w:t>76</w:t>
            </w:r>
          </w:p>
        </w:tc>
        <w:tc>
          <w:tcPr>
            <w:tcW w:w="1701" w:type="dxa"/>
            <w:tcBorders>
              <w:top w:val="single" w:sz="4" w:space="0" w:color="auto"/>
              <w:left w:val="single" w:sz="4" w:space="0" w:color="auto"/>
              <w:bottom w:val="single" w:sz="4" w:space="0" w:color="auto"/>
              <w:right w:val="single" w:sz="4" w:space="0" w:color="auto"/>
            </w:tcBorders>
            <w:vAlign w:val="center"/>
          </w:tcPr>
          <w:p w:rsidR="00084B58" w:rsidRPr="00175A16" w:rsidRDefault="00084B58" w:rsidP="00241BA7">
            <w:pPr>
              <w:spacing w:line="240" w:lineRule="auto"/>
              <w:ind w:firstLine="0"/>
              <w:jc w:val="center"/>
              <w:rPr>
                <w:color w:val="000000"/>
                <w:sz w:val="20"/>
              </w:rPr>
            </w:pPr>
            <w:r w:rsidRPr="00175A16">
              <w:rPr>
                <w:color w:val="000000"/>
                <w:sz w:val="20"/>
              </w:rPr>
              <w:t>2000</w:t>
            </w:r>
          </w:p>
        </w:tc>
      </w:tr>
      <w:tr w:rsidR="002D2A77" w:rsidRPr="00175A16" w:rsidTr="00A3214E">
        <w:trPr>
          <w:trHeight w:val="304"/>
        </w:trPr>
        <w:tc>
          <w:tcPr>
            <w:tcW w:w="992" w:type="dxa"/>
            <w:tcBorders>
              <w:top w:val="single" w:sz="4" w:space="0" w:color="auto"/>
              <w:left w:val="single" w:sz="4" w:space="0" w:color="auto"/>
              <w:bottom w:val="single" w:sz="4" w:space="0" w:color="auto"/>
              <w:right w:val="single" w:sz="4" w:space="0" w:color="auto"/>
            </w:tcBorders>
            <w:noWrap/>
            <w:vAlign w:val="bottom"/>
          </w:tcPr>
          <w:p w:rsidR="002D2A77" w:rsidRPr="002D2A77" w:rsidRDefault="002D2A77" w:rsidP="00241BA7">
            <w:pPr>
              <w:spacing w:line="240" w:lineRule="auto"/>
              <w:ind w:firstLine="34"/>
              <w:jc w:val="center"/>
              <w:rPr>
                <w:color w:val="000000"/>
                <w:sz w:val="20"/>
                <w:lang w:val="en-US"/>
              </w:rPr>
            </w:pPr>
            <w:r>
              <w:rPr>
                <w:color w:val="000000"/>
                <w:sz w:val="20"/>
                <w:lang w:val="en-US"/>
              </w:rPr>
              <w:t>73</w:t>
            </w:r>
          </w:p>
        </w:tc>
        <w:tc>
          <w:tcPr>
            <w:tcW w:w="4111" w:type="dxa"/>
            <w:tcBorders>
              <w:top w:val="single" w:sz="4" w:space="0" w:color="auto"/>
              <w:left w:val="single" w:sz="4" w:space="0" w:color="auto"/>
              <w:bottom w:val="single" w:sz="4" w:space="0" w:color="auto"/>
              <w:right w:val="single" w:sz="4" w:space="0" w:color="auto"/>
            </w:tcBorders>
            <w:vAlign w:val="center"/>
          </w:tcPr>
          <w:p w:rsidR="002D2A77" w:rsidRPr="00175A16" w:rsidRDefault="002D2A77" w:rsidP="00241BA7">
            <w:pPr>
              <w:spacing w:line="240" w:lineRule="auto"/>
              <w:ind w:firstLine="34"/>
              <w:rPr>
                <w:color w:val="000000"/>
                <w:sz w:val="20"/>
              </w:rPr>
            </w:pPr>
            <w:r>
              <w:rPr>
                <w:color w:val="000000"/>
                <w:sz w:val="20"/>
              </w:rPr>
              <w:t>ВИС-234610</w:t>
            </w:r>
          </w:p>
        </w:tc>
        <w:tc>
          <w:tcPr>
            <w:tcW w:w="2268" w:type="dxa"/>
            <w:tcBorders>
              <w:top w:val="single" w:sz="4" w:space="0" w:color="auto"/>
              <w:left w:val="single" w:sz="4" w:space="0" w:color="auto"/>
              <w:bottom w:val="single" w:sz="4" w:space="0" w:color="auto"/>
              <w:right w:val="single" w:sz="4" w:space="0" w:color="auto"/>
            </w:tcBorders>
            <w:vAlign w:val="center"/>
          </w:tcPr>
          <w:p w:rsidR="002D2A77" w:rsidRPr="00175A16" w:rsidRDefault="002D2A77" w:rsidP="00241BA7">
            <w:pPr>
              <w:spacing w:line="240" w:lineRule="auto"/>
              <w:ind w:firstLine="34"/>
              <w:jc w:val="center"/>
              <w:rPr>
                <w:color w:val="000000"/>
                <w:sz w:val="20"/>
              </w:rPr>
            </w:pPr>
            <w:r>
              <w:rPr>
                <w:color w:val="000000"/>
                <w:sz w:val="20"/>
              </w:rPr>
              <w:t xml:space="preserve">Н-699-УО </w:t>
            </w:r>
            <w:bookmarkStart w:id="1" w:name="_GoBack"/>
            <w:bookmarkEnd w:id="1"/>
            <w:r>
              <w:rPr>
                <w:color w:val="000000"/>
                <w:sz w:val="20"/>
              </w:rPr>
              <w:t>76</w:t>
            </w:r>
          </w:p>
        </w:tc>
        <w:tc>
          <w:tcPr>
            <w:tcW w:w="1701" w:type="dxa"/>
            <w:tcBorders>
              <w:top w:val="single" w:sz="4" w:space="0" w:color="auto"/>
              <w:left w:val="single" w:sz="4" w:space="0" w:color="auto"/>
              <w:bottom w:val="single" w:sz="4" w:space="0" w:color="auto"/>
              <w:right w:val="single" w:sz="4" w:space="0" w:color="auto"/>
            </w:tcBorders>
            <w:vAlign w:val="center"/>
          </w:tcPr>
          <w:p w:rsidR="002D2A77" w:rsidRPr="00175A16" w:rsidRDefault="002D2A77" w:rsidP="00241BA7">
            <w:pPr>
              <w:spacing w:line="240" w:lineRule="auto"/>
              <w:ind w:firstLine="0"/>
              <w:jc w:val="center"/>
              <w:rPr>
                <w:color w:val="000000"/>
                <w:sz w:val="20"/>
              </w:rPr>
            </w:pPr>
            <w:r>
              <w:rPr>
                <w:color w:val="000000"/>
                <w:sz w:val="20"/>
              </w:rPr>
              <w:t>2019</w:t>
            </w:r>
          </w:p>
        </w:tc>
      </w:tr>
    </w:tbl>
    <w:p w:rsidR="00084B58" w:rsidRPr="004A12E0" w:rsidRDefault="00084B58" w:rsidP="00084B58">
      <w:pPr>
        <w:spacing w:line="240" w:lineRule="atLeast"/>
        <w:ind w:firstLine="0"/>
        <w:jc w:val="both"/>
        <w:rPr>
          <w:sz w:val="20"/>
        </w:rPr>
      </w:pPr>
    </w:p>
    <w:tbl>
      <w:tblPr>
        <w:tblW w:w="10937" w:type="dxa"/>
        <w:tblLayout w:type="fixed"/>
        <w:tblLook w:val="0000" w:firstRow="0" w:lastRow="0" w:firstColumn="0" w:lastColumn="0" w:noHBand="0" w:noVBand="0"/>
      </w:tblPr>
      <w:tblGrid>
        <w:gridCol w:w="5778"/>
        <w:gridCol w:w="5159"/>
      </w:tblGrid>
      <w:tr w:rsidR="00084B58" w:rsidRPr="00A62D24" w:rsidTr="00241BA7">
        <w:trPr>
          <w:trHeight w:val="863"/>
        </w:trPr>
        <w:tc>
          <w:tcPr>
            <w:tcW w:w="5778" w:type="dxa"/>
          </w:tcPr>
          <w:p w:rsidR="00084B58" w:rsidRPr="00A62D24" w:rsidRDefault="00084B58" w:rsidP="00241BA7">
            <w:pPr>
              <w:spacing w:line="240" w:lineRule="atLeast"/>
              <w:ind w:firstLine="0"/>
              <w:jc w:val="both"/>
              <w:rPr>
                <w:rFonts w:ascii="Bookman Old Style" w:hAnsi="Bookman Old Style"/>
                <w:sz w:val="24"/>
                <w:szCs w:val="24"/>
              </w:rPr>
            </w:pPr>
          </w:p>
          <w:tbl>
            <w:tblPr>
              <w:tblW w:w="7497" w:type="dxa"/>
              <w:tblInd w:w="567" w:type="dxa"/>
              <w:tblLayout w:type="fixed"/>
              <w:tblLook w:val="0000" w:firstRow="0" w:lastRow="0" w:firstColumn="0" w:lastColumn="0" w:noHBand="0" w:noVBand="0"/>
            </w:tblPr>
            <w:tblGrid>
              <w:gridCol w:w="4285"/>
              <w:gridCol w:w="1985"/>
              <w:gridCol w:w="138"/>
              <w:gridCol w:w="1089"/>
            </w:tblGrid>
            <w:tr w:rsidR="00084B58" w:rsidRPr="00A62D24" w:rsidTr="00DA1F50">
              <w:trPr>
                <w:gridAfter w:val="2"/>
                <w:wAfter w:w="1227" w:type="dxa"/>
              </w:trPr>
              <w:tc>
                <w:tcPr>
                  <w:tcW w:w="4285" w:type="dxa"/>
                </w:tcPr>
                <w:p w:rsidR="00084B58" w:rsidRPr="00A62D24" w:rsidRDefault="00084B58" w:rsidP="00241BA7">
                  <w:pPr>
                    <w:spacing w:line="240" w:lineRule="atLeast"/>
                    <w:ind w:firstLine="0"/>
                    <w:jc w:val="both"/>
                    <w:rPr>
                      <w:b/>
                      <w:sz w:val="24"/>
                      <w:szCs w:val="24"/>
                      <w:lang w:val="en-US"/>
                    </w:rPr>
                  </w:pPr>
                  <w:r w:rsidRPr="00A62D24">
                    <w:rPr>
                      <w:b/>
                      <w:sz w:val="24"/>
                      <w:szCs w:val="24"/>
                    </w:rPr>
                    <w:t>Заказчик</w:t>
                  </w:r>
                  <w:r w:rsidRPr="00A62D24">
                    <w:rPr>
                      <w:b/>
                      <w:sz w:val="24"/>
                      <w:szCs w:val="24"/>
                      <w:lang w:val="en-US"/>
                    </w:rPr>
                    <w:t>:</w:t>
                  </w:r>
                </w:p>
              </w:tc>
              <w:tc>
                <w:tcPr>
                  <w:tcW w:w="1985" w:type="dxa"/>
                </w:tcPr>
                <w:p w:rsidR="00084B58" w:rsidRPr="00A62D24" w:rsidRDefault="00084B58" w:rsidP="00DA1F50">
                  <w:pPr>
                    <w:spacing w:line="240" w:lineRule="atLeast"/>
                    <w:ind w:hanging="108"/>
                    <w:jc w:val="both"/>
                    <w:rPr>
                      <w:b/>
                      <w:sz w:val="24"/>
                      <w:szCs w:val="24"/>
                      <w:lang w:val="en-US"/>
                    </w:rPr>
                  </w:pPr>
                </w:p>
              </w:tc>
            </w:tr>
            <w:tr w:rsidR="00084B58" w:rsidRPr="00A62D24" w:rsidTr="00DA1F50">
              <w:trPr>
                <w:gridAfter w:val="1"/>
                <w:wAfter w:w="1089" w:type="dxa"/>
                <w:trHeight w:val="361"/>
              </w:trPr>
              <w:tc>
                <w:tcPr>
                  <w:tcW w:w="4285" w:type="dxa"/>
                </w:tcPr>
                <w:p w:rsidR="00084B58" w:rsidRPr="00A62D24" w:rsidRDefault="00084B58" w:rsidP="00241BA7">
                  <w:pPr>
                    <w:spacing w:line="240" w:lineRule="atLeast"/>
                    <w:ind w:firstLine="0"/>
                    <w:jc w:val="both"/>
                    <w:rPr>
                      <w:sz w:val="24"/>
                      <w:szCs w:val="24"/>
                    </w:rPr>
                  </w:pPr>
                  <w:r w:rsidRPr="00A62D24">
                    <w:rPr>
                      <w:sz w:val="24"/>
                      <w:szCs w:val="24"/>
                    </w:rPr>
                    <w:t>Генеральный директор</w:t>
                  </w:r>
                </w:p>
                <w:p w:rsidR="00084B58" w:rsidRPr="00A62D24" w:rsidRDefault="00084B58" w:rsidP="00241BA7">
                  <w:pPr>
                    <w:spacing w:line="240" w:lineRule="atLeast"/>
                    <w:ind w:firstLine="0"/>
                    <w:jc w:val="both"/>
                    <w:rPr>
                      <w:sz w:val="24"/>
                      <w:szCs w:val="24"/>
                    </w:rPr>
                  </w:pPr>
                  <w:r>
                    <w:rPr>
                      <w:sz w:val="24"/>
                      <w:szCs w:val="24"/>
                    </w:rPr>
                    <w:t>П</w:t>
                  </w:r>
                  <w:r w:rsidRPr="00A62D24">
                    <w:rPr>
                      <w:sz w:val="24"/>
                      <w:szCs w:val="24"/>
                    </w:rPr>
                    <w:t>АО «</w:t>
                  </w:r>
                  <w:proofErr w:type="spellStart"/>
                  <w:r w:rsidRPr="00A62D24">
                    <w:rPr>
                      <w:sz w:val="24"/>
                      <w:szCs w:val="24"/>
                    </w:rPr>
                    <w:t>Славнефть</w:t>
                  </w:r>
                  <w:proofErr w:type="spellEnd"/>
                  <w:r w:rsidRPr="00A62D24">
                    <w:rPr>
                      <w:sz w:val="24"/>
                      <w:szCs w:val="24"/>
                    </w:rPr>
                    <w:t>-ЯНОС»</w:t>
                  </w:r>
                </w:p>
                <w:p w:rsidR="00084B58" w:rsidRPr="00A62D24" w:rsidRDefault="00084B58" w:rsidP="00241BA7">
                  <w:pPr>
                    <w:spacing w:line="240" w:lineRule="atLeast"/>
                    <w:ind w:firstLine="0"/>
                    <w:jc w:val="both"/>
                    <w:rPr>
                      <w:sz w:val="24"/>
                      <w:szCs w:val="24"/>
                    </w:rPr>
                  </w:pPr>
                </w:p>
              </w:tc>
              <w:tc>
                <w:tcPr>
                  <w:tcW w:w="2123" w:type="dxa"/>
                  <w:gridSpan w:val="2"/>
                </w:tcPr>
                <w:p w:rsidR="00084B58" w:rsidRPr="00A62D24" w:rsidRDefault="00084B58" w:rsidP="00241BA7">
                  <w:pPr>
                    <w:spacing w:line="240" w:lineRule="atLeast"/>
                    <w:ind w:firstLine="0"/>
                    <w:jc w:val="both"/>
                    <w:rPr>
                      <w:color w:val="FF0000"/>
                      <w:sz w:val="24"/>
                      <w:szCs w:val="24"/>
                    </w:rPr>
                  </w:pPr>
                </w:p>
              </w:tc>
            </w:tr>
            <w:tr w:rsidR="00084B58" w:rsidRPr="00A62D24" w:rsidTr="00DA1F50">
              <w:trPr>
                <w:trHeight w:val="901"/>
              </w:trPr>
              <w:tc>
                <w:tcPr>
                  <w:tcW w:w="4285" w:type="dxa"/>
                </w:tcPr>
                <w:p w:rsidR="00084B58" w:rsidRPr="00A62D24" w:rsidRDefault="00084B58" w:rsidP="00241BA7">
                  <w:pPr>
                    <w:spacing w:line="240" w:lineRule="atLeast"/>
                    <w:ind w:firstLine="0"/>
                    <w:jc w:val="both"/>
                    <w:rPr>
                      <w:sz w:val="24"/>
                      <w:szCs w:val="24"/>
                    </w:rPr>
                  </w:pPr>
                </w:p>
                <w:p w:rsidR="00084B58" w:rsidRPr="00A62D24" w:rsidRDefault="00084B58" w:rsidP="00241BA7">
                  <w:pPr>
                    <w:spacing w:line="240" w:lineRule="atLeast"/>
                    <w:ind w:firstLine="0"/>
                    <w:jc w:val="both"/>
                    <w:rPr>
                      <w:sz w:val="24"/>
                      <w:szCs w:val="24"/>
                    </w:rPr>
                  </w:pPr>
                  <w:r w:rsidRPr="00A62D24">
                    <w:rPr>
                      <w:sz w:val="24"/>
                      <w:szCs w:val="24"/>
                    </w:rPr>
                    <w:t>___________________ /Карпов Н.В./</w:t>
                  </w:r>
                </w:p>
                <w:p w:rsidR="00084B58" w:rsidRPr="00A62D24" w:rsidRDefault="00084B58" w:rsidP="00241BA7">
                  <w:pPr>
                    <w:spacing w:line="240" w:lineRule="atLeast"/>
                    <w:ind w:firstLine="0"/>
                    <w:jc w:val="both"/>
                    <w:rPr>
                      <w:sz w:val="24"/>
                      <w:szCs w:val="24"/>
                    </w:rPr>
                  </w:pPr>
                  <w:r w:rsidRPr="00A62D24">
                    <w:rPr>
                      <w:sz w:val="24"/>
                      <w:szCs w:val="24"/>
                    </w:rPr>
                    <w:t>М.П.</w:t>
                  </w:r>
                </w:p>
              </w:tc>
              <w:tc>
                <w:tcPr>
                  <w:tcW w:w="3212" w:type="dxa"/>
                  <w:gridSpan w:val="3"/>
                </w:tcPr>
                <w:p w:rsidR="00084B58" w:rsidRPr="00A62D24" w:rsidRDefault="00084B58" w:rsidP="00241BA7">
                  <w:pPr>
                    <w:spacing w:line="240" w:lineRule="atLeast"/>
                    <w:ind w:firstLine="0"/>
                    <w:jc w:val="both"/>
                    <w:rPr>
                      <w:sz w:val="24"/>
                      <w:szCs w:val="24"/>
                    </w:rPr>
                  </w:pPr>
                </w:p>
              </w:tc>
            </w:tr>
          </w:tbl>
          <w:p w:rsidR="00084B58" w:rsidRPr="00A62D24" w:rsidRDefault="00084B58" w:rsidP="00241BA7">
            <w:pPr>
              <w:spacing w:line="240" w:lineRule="atLeast"/>
              <w:ind w:firstLine="0"/>
              <w:jc w:val="both"/>
              <w:rPr>
                <w:rFonts w:ascii="Bookman Old Style" w:hAnsi="Bookman Old Style"/>
                <w:sz w:val="24"/>
                <w:szCs w:val="24"/>
              </w:rPr>
            </w:pPr>
          </w:p>
        </w:tc>
        <w:tc>
          <w:tcPr>
            <w:tcW w:w="5159" w:type="dxa"/>
          </w:tcPr>
          <w:p w:rsidR="00084B58" w:rsidRPr="00A62D24" w:rsidRDefault="00084B58" w:rsidP="00241BA7">
            <w:pPr>
              <w:spacing w:line="240" w:lineRule="atLeast"/>
              <w:ind w:firstLine="0"/>
              <w:jc w:val="both"/>
              <w:rPr>
                <w:rFonts w:ascii="Bookman Old Style" w:hAnsi="Bookman Old Style"/>
                <w:color w:val="FF0000"/>
                <w:sz w:val="24"/>
                <w:szCs w:val="24"/>
              </w:rPr>
            </w:pPr>
          </w:p>
          <w:tbl>
            <w:tblPr>
              <w:tblW w:w="22710" w:type="dxa"/>
              <w:tblInd w:w="64" w:type="dxa"/>
              <w:tblLayout w:type="fixed"/>
              <w:tblLook w:val="0000" w:firstRow="0" w:lastRow="0" w:firstColumn="0" w:lastColumn="0" w:noHBand="0" w:noVBand="0"/>
            </w:tblPr>
            <w:tblGrid>
              <w:gridCol w:w="11355"/>
              <w:gridCol w:w="11355"/>
            </w:tblGrid>
            <w:tr w:rsidR="00084B58" w:rsidRPr="00A62D24" w:rsidTr="00DA1F50">
              <w:tc>
                <w:tcPr>
                  <w:tcW w:w="11355" w:type="dxa"/>
                </w:tcPr>
                <w:p w:rsidR="00084B58" w:rsidRPr="00A62D24" w:rsidRDefault="00084B58" w:rsidP="00241BA7">
                  <w:pPr>
                    <w:spacing w:line="240" w:lineRule="atLeast"/>
                    <w:ind w:firstLine="0"/>
                    <w:jc w:val="both"/>
                    <w:rPr>
                      <w:b/>
                      <w:sz w:val="24"/>
                      <w:szCs w:val="24"/>
                      <w:lang w:val="en-US"/>
                    </w:rPr>
                  </w:pPr>
                  <w:r w:rsidRPr="00A62D24">
                    <w:rPr>
                      <w:b/>
                      <w:sz w:val="24"/>
                      <w:szCs w:val="24"/>
                    </w:rPr>
                    <w:t>Подрядчик</w:t>
                  </w:r>
                  <w:r w:rsidRPr="00A62D24">
                    <w:rPr>
                      <w:b/>
                      <w:sz w:val="24"/>
                      <w:szCs w:val="24"/>
                      <w:lang w:val="en-US"/>
                    </w:rPr>
                    <w:t>:</w:t>
                  </w:r>
                </w:p>
              </w:tc>
              <w:tc>
                <w:tcPr>
                  <w:tcW w:w="11355" w:type="dxa"/>
                </w:tcPr>
                <w:p w:rsidR="00084B58" w:rsidRPr="00A62D24" w:rsidRDefault="00084B58" w:rsidP="00241BA7">
                  <w:pPr>
                    <w:spacing w:line="240" w:lineRule="atLeast"/>
                    <w:ind w:firstLine="0"/>
                    <w:jc w:val="both"/>
                    <w:rPr>
                      <w:b/>
                      <w:sz w:val="24"/>
                      <w:szCs w:val="24"/>
                      <w:lang w:val="en-US"/>
                    </w:rPr>
                  </w:pPr>
                  <w:r w:rsidRPr="00A62D24">
                    <w:rPr>
                      <w:b/>
                      <w:sz w:val="24"/>
                      <w:szCs w:val="24"/>
                    </w:rPr>
                    <w:t>Исполнитель</w:t>
                  </w:r>
                  <w:r w:rsidRPr="00A62D24">
                    <w:rPr>
                      <w:b/>
                      <w:sz w:val="24"/>
                      <w:szCs w:val="24"/>
                      <w:lang w:val="en-US"/>
                    </w:rPr>
                    <w:t>:</w:t>
                  </w:r>
                </w:p>
              </w:tc>
            </w:tr>
            <w:tr w:rsidR="00084B58" w:rsidRPr="00A62D24" w:rsidTr="00DA1F50">
              <w:trPr>
                <w:trHeight w:val="361"/>
              </w:trPr>
              <w:tc>
                <w:tcPr>
                  <w:tcW w:w="11355" w:type="dxa"/>
                </w:tcPr>
                <w:p w:rsidR="00084B58" w:rsidRDefault="00084B58" w:rsidP="00241BA7">
                  <w:pPr>
                    <w:spacing w:line="240" w:lineRule="atLeast"/>
                    <w:ind w:firstLine="0"/>
                    <w:jc w:val="both"/>
                    <w:rPr>
                      <w:sz w:val="24"/>
                      <w:szCs w:val="24"/>
                    </w:rPr>
                  </w:pPr>
                </w:p>
                <w:p w:rsidR="00084B58" w:rsidRDefault="00084B58" w:rsidP="00241BA7">
                  <w:pPr>
                    <w:spacing w:line="240" w:lineRule="atLeast"/>
                    <w:ind w:firstLine="0"/>
                    <w:jc w:val="both"/>
                    <w:rPr>
                      <w:sz w:val="24"/>
                      <w:szCs w:val="24"/>
                    </w:rPr>
                  </w:pPr>
                </w:p>
                <w:p w:rsidR="00084B58" w:rsidRDefault="00084B58" w:rsidP="00241BA7">
                  <w:pPr>
                    <w:spacing w:line="240" w:lineRule="atLeast"/>
                    <w:ind w:firstLine="0"/>
                    <w:jc w:val="both"/>
                    <w:rPr>
                      <w:sz w:val="24"/>
                      <w:szCs w:val="24"/>
                    </w:rPr>
                  </w:pPr>
                </w:p>
                <w:p w:rsidR="00084B58" w:rsidRDefault="00084B58" w:rsidP="00241BA7">
                  <w:pPr>
                    <w:spacing w:line="240" w:lineRule="atLeast"/>
                    <w:ind w:firstLine="0"/>
                    <w:jc w:val="both"/>
                    <w:rPr>
                      <w:sz w:val="24"/>
                      <w:szCs w:val="24"/>
                    </w:rPr>
                  </w:pPr>
                </w:p>
                <w:p w:rsidR="00084B58" w:rsidRPr="00A62D24" w:rsidRDefault="00084B58" w:rsidP="00241BA7">
                  <w:pPr>
                    <w:spacing w:line="240" w:lineRule="atLeast"/>
                    <w:ind w:firstLine="0"/>
                    <w:jc w:val="both"/>
                    <w:rPr>
                      <w:sz w:val="24"/>
                      <w:szCs w:val="24"/>
                    </w:rPr>
                  </w:pPr>
                  <w:r>
                    <w:rPr>
                      <w:sz w:val="24"/>
                      <w:szCs w:val="24"/>
                    </w:rPr>
                    <w:t xml:space="preserve">___________________ /                       </w:t>
                  </w:r>
                  <w:r w:rsidRPr="00A62D24">
                    <w:rPr>
                      <w:sz w:val="24"/>
                      <w:szCs w:val="24"/>
                    </w:rPr>
                    <w:t>/</w:t>
                  </w:r>
                </w:p>
                <w:p w:rsidR="00084B58" w:rsidRPr="00A62D24" w:rsidRDefault="00084B58" w:rsidP="00241BA7">
                  <w:pPr>
                    <w:spacing w:line="240" w:lineRule="atLeast"/>
                    <w:ind w:firstLine="0"/>
                    <w:jc w:val="both"/>
                    <w:rPr>
                      <w:sz w:val="24"/>
                      <w:szCs w:val="24"/>
                    </w:rPr>
                  </w:pPr>
                  <w:r w:rsidRPr="00A62D24">
                    <w:rPr>
                      <w:sz w:val="24"/>
                      <w:szCs w:val="24"/>
                    </w:rPr>
                    <w:t>М.П.</w:t>
                  </w:r>
                  <w:r>
                    <w:rPr>
                      <w:sz w:val="24"/>
                      <w:szCs w:val="24"/>
                    </w:rPr>
                    <w:t xml:space="preserve"> </w:t>
                  </w:r>
                </w:p>
              </w:tc>
              <w:tc>
                <w:tcPr>
                  <w:tcW w:w="11355" w:type="dxa"/>
                </w:tcPr>
                <w:p w:rsidR="00084B58" w:rsidRPr="00A62D24" w:rsidRDefault="00084B58" w:rsidP="00241BA7">
                  <w:pPr>
                    <w:spacing w:line="240" w:lineRule="atLeast"/>
                    <w:ind w:firstLine="0"/>
                    <w:jc w:val="both"/>
                    <w:rPr>
                      <w:sz w:val="24"/>
                      <w:szCs w:val="24"/>
                    </w:rPr>
                  </w:pPr>
                  <w:r w:rsidRPr="00A62D24">
                    <w:rPr>
                      <w:sz w:val="24"/>
                      <w:szCs w:val="24"/>
                    </w:rPr>
                    <w:t>Генеральный директор</w:t>
                  </w:r>
                </w:p>
                <w:p w:rsidR="00084B58" w:rsidRPr="00A62D24" w:rsidRDefault="00084B58" w:rsidP="00241BA7">
                  <w:pPr>
                    <w:spacing w:line="240" w:lineRule="atLeast"/>
                    <w:ind w:firstLine="0"/>
                    <w:jc w:val="both"/>
                    <w:rPr>
                      <w:sz w:val="24"/>
                      <w:szCs w:val="24"/>
                    </w:rPr>
                  </w:pPr>
                  <w:r w:rsidRPr="00A62D24">
                    <w:rPr>
                      <w:sz w:val="24"/>
                      <w:szCs w:val="24"/>
                    </w:rPr>
                    <w:t>ООО «Центр-Сервис Ярославль»</w:t>
                  </w:r>
                </w:p>
              </w:tc>
            </w:tr>
          </w:tbl>
          <w:p w:rsidR="00084B58" w:rsidRPr="00A62D24" w:rsidRDefault="00084B58" w:rsidP="00241BA7">
            <w:pPr>
              <w:spacing w:line="240" w:lineRule="atLeast"/>
              <w:ind w:firstLine="0"/>
              <w:jc w:val="both"/>
              <w:rPr>
                <w:rFonts w:ascii="Bookman Old Style" w:hAnsi="Bookman Old Style"/>
                <w:color w:val="FF0000"/>
                <w:sz w:val="24"/>
                <w:szCs w:val="24"/>
              </w:rPr>
            </w:pPr>
          </w:p>
        </w:tc>
      </w:tr>
    </w:tbl>
    <w:p w:rsidR="00D876D9" w:rsidRDefault="00D876D9" w:rsidP="00D876D9">
      <w:pPr>
        <w:spacing w:line="240" w:lineRule="atLeast"/>
        <w:ind w:firstLine="0"/>
        <w:rPr>
          <w:rFonts w:ascii="Bookman Old Style" w:hAnsi="Bookman Old Style"/>
          <w:sz w:val="20"/>
        </w:rPr>
      </w:pPr>
    </w:p>
    <w:tbl>
      <w:tblPr>
        <w:tblW w:w="3544" w:type="dxa"/>
        <w:tblInd w:w="6912" w:type="dxa"/>
        <w:tblCellMar>
          <w:left w:w="10" w:type="dxa"/>
          <w:right w:w="10" w:type="dxa"/>
        </w:tblCellMar>
        <w:tblLook w:val="04A0" w:firstRow="1" w:lastRow="0" w:firstColumn="1" w:lastColumn="0" w:noHBand="0" w:noVBand="1"/>
      </w:tblPr>
      <w:tblGrid>
        <w:gridCol w:w="3544"/>
      </w:tblGrid>
      <w:tr w:rsidR="00E21660" w:rsidTr="007532A7">
        <w:tc>
          <w:tcPr>
            <w:tcW w:w="3544" w:type="dxa"/>
            <w:shd w:val="clear" w:color="auto" w:fill="auto"/>
            <w:tcMar>
              <w:top w:w="0" w:type="dxa"/>
              <w:left w:w="108" w:type="dxa"/>
              <w:bottom w:w="0" w:type="dxa"/>
              <w:right w:w="108" w:type="dxa"/>
            </w:tcMar>
          </w:tcPr>
          <w:p w:rsidR="00E21660" w:rsidRDefault="00E21660" w:rsidP="007532A7">
            <w:pPr>
              <w:pStyle w:val="Standard"/>
              <w:jc w:val="right"/>
              <w:rPr>
                <w:b/>
                <w:bCs/>
                <w:sz w:val="20"/>
                <w:szCs w:val="20"/>
                <w:lang w:val="ru-RU"/>
              </w:rPr>
            </w:pPr>
          </w:p>
          <w:p w:rsidR="00E21660" w:rsidRPr="00C16E4A" w:rsidRDefault="00E21660" w:rsidP="00C16E4A">
            <w:pPr>
              <w:pStyle w:val="Standard"/>
              <w:rPr>
                <w:b/>
                <w:bCs/>
                <w:lang w:val="ru-RU"/>
              </w:rPr>
            </w:pPr>
            <w:r w:rsidRPr="00C16E4A">
              <w:rPr>
                <w:b/>
                <w:bCs/>
                <w:lang w:val="ru-RU"/>
              </w:rPr>
              <w:t>Приложение №2</w:t>
            </w:r>
          </w:p>
          <w:p w:rsidR="00E21660" w:rsidRDefault="00E21660" w:rsidP="007532A7">
            <w:pPr>
              <w:pStyle w:val="Standard"/>
              <w:rPr>
                <w:lang w:val="ru-RU"/>
              </w:rPr>
            </w:pPr>
            <w:r w:rsidRPr="00C16E4A">
              <w:rPr>
                <w:lang w:val="ru-RU"/>
              </w:rPr>
              <w:t>к Договору №</w:t>
            </w:r>
            <w:r>
              <w:rPr>
                <w:lang w:val="ru-RU"/>
              </w:rPr>
              <w:t xml:space="preserve">  _______</w:t>
            </w:r>
          </w:p>
          <w:p w:rsidR="00E21660" w:rsidRDefault="00E21660" w:rsidP="007532A7">
            <w:pPr>
              <w:pStyle w:val="Standard"/>
              <w:rPr>
                <w:lang w:val="ru-RU"/>
              </w:rPr>
            </w:pPr>
            <w:r>
              <w:rPr>
                <w:lang w:val="ru-RU"/>
              </w:rPr>
              <w:t>от «___»________20</w:t>
            </w:r>
            <w:r w:rsidR="00084B58">
              <w:rPr>
                <w:lang w:val="ru-RU"/>
              </w:rPr>
              <w:t xml:space="preserve">19 </w:t>
            </w:r>
            <w:r>
              <w:rPr>
                <w:lang w:val="ru-RU"/>
              </w:rPr>
              <w:t>г.</w:t>
            </w:r>
          </w:p>
          <w:p w:rsidR="00E21660" w:rsidRDefault="00E21660" w:rsidP="007532A7">
            <w:pPr>
              <w:pStyle w:val="Standard"/>
              <w:jc w:val="both"/>
              <w:rPr>
                <w:lang w:val="ru-RU"/>
              </w:rPr>
            </w:pPr>
          </w:p>
          <w:p w:rsidR="00E21660" w:rsidRDefault="00E21660" w:rsidP="007532A7">
            <w:pPr>
              <w:pStyle w:val="Standard"/>
              <w:jc w:val="right"/>
              <w:rPr>
                <w:b/>
                <w:bCs/>
                <w:sz w:val="20"/>
                <w:szCs w:val="20"/>
                <w:lang w:val="ru-RU"/>
              </w:rPr>
            </w:pPr>
          </w:p>
        </w:tc>
      </w:tr>
    </w:tbl>
    <w:p w:rsidR="00E21660" w:rsidRDefault="00E21660" w:rsidP="00E21660">
      <w:pPr>
        <w:pStyle w:val="Standard"/>
        <w:jc w:val="right"/>
        <w:rPr>
          <w:lang w:val="ru-RU"/>
        </w:rPr>
      </w:pPr>
    </w:p>
    <w:p w:rsidR="00E21660" w:rsidRDefault="00E21660" w:rsidP="00E21660">
      <w:pPr>
        <w:pStyle w:val="Standard"/>
        <w:jc w:val="right"/>
        <w:rPr>
          <w:lang w:val="ru-RU"/>
        </w:rPr>
      </w:pPr>
    </w:p>
    <w:p w:rsidR="00E21660" w:rsidRPr="00A3214E" w:rsidRDefault="00E21660" w:rsidP="00E21660">
      <w:pPr>
        <w:pStyle w:val="Standard"/>
        <w:jc w:val="center"/>
        <w:rPr>
          <w:b/>
          <w:lang w:val="ru-RU"/>
        </w:rPr>
      </w:pPr>
      <w:r w:rsidRPr="00A3214E">
        <w:rPr>
          <w:b/>
          <w:lang w:val="ru-RU"/>
        </w:rPr>
        <w:t>Прейскурант цен по техническому обслуживанию и ремонту транспортных средств</w:t>
      </w:r>
    </w:p>
    <w:p w:rsidR="00E21660" w:rsidRDefault="00E21660" w:rsidP="00E21660">
      <w:pPr>
        <w:pStyle w:val="Standard"/>
        <w:jc w:val="center"/>
        <w:rPr>
          <w:lang w:val="ru-RU"/>
        </w:rPr>
      </w:pPr>
    </w:p>
    <w:tbl>
      <w:tblPr>
        <w:tblW w:w="9978" w:type="dxa"/>
        <w:tblLayout w:type="fixed"/>
        <w:tblCellMar>
          <w:left w:w="10" w:type="dxa"/>
          <w:right w:w="10" w:type="dxa"/>
        </w:tblCellMar>
        <w:tblLook w:val="04A0" w:firstRow="1" w:lastRow="0" w:firstColumn="1" w:lastColumn="0" w:noHBand="0" w:noVBand="1"/>
      </w:tblPr>
      <w:tblGrid>
        <w:gridCol w:w="705"/>
        <w:gridCol w:w="5871"/>
        <w:gridCol w:w="1843"/>
        <w:gridCol w:w="1559"/>
      </w:tblGrid>
      <w:tr w:rsidR="004D3422" w:rsidTr="004D3422">
        <w:tc>
          <w:tcPr>
            <w:tcW w:w="70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rPr>
                <w:b/>
                <w:bCs/>
                <w:lang w:val="ru-RU"/>
              </w:rPr>
            </w:pPr>
            <w:r>
              <w:rPr>
                <w:b/>
                <w:bCs/>
                <w:lang w:val="ru-RU"/>
              </w:rPr>
              <w:t xml:space="preserve">№ </w:t>
            </w:r>
            <w:proofErr w:type="gramStart"/>
            <w:r>
              <w:rPr>
                <w:b/>
                <w:bCs/>
                <w:lang w:val="ru-RU"/>
              </w:rPr>
              <w:t>п</w:t>
            </w:r>
            <w:proofErr w:type="gramEnd"/>
            <w:r>
              <w:rPr>
                <w:b/>
                <w:bCs/>
                <w:lang w:val="ru-RU"/>
              </w:rPr>
              <w:t>/п</w:t>
            </w:r>
          </w:p>
        </w:tc>
        <w:tc>
          <w:tcPr>
            <w:tcW w:w="5871"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rPr>
                <w:b/>
                <w:bCs/>
                <w:lang w:val="ru-RU"/>
              </w:rPr>
            </w:pPr>
            <w:r>
              <w:rPr>
                <w:b/>
                <w:bCs/>
                <w:lang w:val="ru-RU"/>
              </w:rPr>
              <w:t>Наименование работ</w:t>
            </w: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D3422" w:rsidRPr="004D3422" w:rsidRDefault="004D3422" w:rsidP="007532A7">
            <w:pPr>
              <w:pStyle w:val="TableContents"/>
              <w:jc w:val="center"/>
              <w:rPr>
                <w:b/>
                <w:bCs/>
                <w:sz w:val="22"/>
                <w:szCs w:val="22"/>
                <w:lang w:val="ru-RU"/>
              </w:rPr>
            </w:pPr>
            <w:r w:rsidRPr="004D3422">
              <w:rPr>
                <w:b/>
                <w:bCs/>
                <w:sz w:val="22"/>
                <w:szCs w:val="22"/>
                <w:lang w:val="ru-RU"/>
              </w:rPr>
              <w:t>Стоимость</w:t>
            </w:r>
          </w:p>
          <w:p w:rsidR="004D3422" w:rsidRDefault="004D3422" w:rsidP="004D3422">
            <w:pPr>
              <w:pStyle w:val="TableContents"/>
              <w:jc w:val="center"/>
              <w:rPr>
                <w:b/>
                <w:bCs/>
                <w:lang w:val="ru-RU"/>
              </w:rPr>
            </w:pPr>
            <w:r w:rsidRPr="004D3422">
              <w:rPr>
                <w:b/>
                <w:bCs/>
                <w:sz w:val="22"/>
                <w:szCs w:val="22"/>
                <w:lang w:val="ru-RU"/>
              </w:rPr>
              <w:t>норма/час</w:t>
            </w:r>
            <w:proofErr w:type="gramStart"/>
            <w:r w:rsidRPr="004D3422">
              <w:rPr>
                <w:b/>
                <w:bCs/>
                <w:sz w:val="22"/>
                <w:szCs w:val="22"/>
                <w:lang w:val="ru-RU"/>
              </w:rPr>
              <w:t>.</w:t>
            </w:r>
            <w:proofErr w:type="gramEnd"/>
            <w:r w:rsidRPr="004D3422">
              <w:rPr>
                <w:b/>
                <w:bCs/>
                <w:sz w:val="22"/>
                <w:szCs w:val="22"/>
                <w:lang w:val="ru-RU"/>
              </w:rPr>
              <w:t xml:space="preserve"> </w:t>
            </w:r>
            <w:proofErr w:type="gramStart"/>
            <w:r>
              <w:rPr>
                <w:b/>
                <w:bCs/>
                <w:sz w:val="22"/>
                <w:szCs w:val="22"/>
                <w:lang w:val="ru-RU"/>
              </w:rPr>
              <w:t>р</w:t>
            </w:r>
            <w:proofErr w:type="gramEnd"/>
            <w:r>
              <w:rPr>
                <w:b/>
                <w:bCs/>
                <w:sz w:val="22"/>
                <w:szCs w:val="22"/>
                <w:lang w:val="ru-RU"/>
              </w:rPr>
              <w:t>уб. б</w:t>
            </w:r>
            <w:r w:rsidRPr="004D3422">
              <w:rPr>
                <w:b/>
                <w:bCs/>
                <w:sz w:val="22"/>
                <w:szCs w:val="22"/>
                <w:lang w:val="ru-RU"/>
              </w:rPr>
              <w:t>ез НДС</w:t>
            </w:r>
          </w:p>
        </w:tc>
        <w:tc>
          <w:tcPr>
            <w:tcW w:w="1559" w:type="dxa"/>
            <w:tcBorders>
              <w:top w:val="single" w:sz="4" w:space="0" w:color="auto"/>
              <w:bottom w:val="single" w:sz="4" w:space="0" w:color="auto"/>
              <w:right w:val="single" w:sz="4" w:space="0" w:color="auto"/>
            </w:tcBorders>
            <w:shd w:val="clear" w:color="auto" w:fill="auto"/>
          </w:tcPr>
          <w:p w:rsidR="004D3422" w:rsidRPr="004D3422" w:rsidRDefault="004D3422" w:rsidP="004D3422">
            <w:pPr>
              <w:widowControl/>
              <w:spacing w:line="240" w:lineRule="auto"/>
              <w:ind w:firstLine="0"/>
              <w:jc w:val="center"/>
              <w:rPr>
                <w:b/>
              </w:rPr>
            </w:pPr>
            <w:r w:rsidRPr="004D3422">
              <w:rPr>
                <w:b/>
              </w:rPr>
              <w:t>Стоимость</w:t>
            </w:r>
          </w:p>
          <w:p w:rsidR="004D3422" w:rsidRDefault="004D3422" w:rsidP="004D3422">
            <w:pPr>
              <w:widowControl/>
              <w:spacing w:line="240" w:lineRule="auto"/>
              <w:ind w:firstLine="0"/>
              <w:jc w:val="center"/>
            </w:pPr>
            <w:r w:rsidRPr="004D3422">
              <w:rPr>
                <w:b/>
              </w:rPr>
              <w:t>норма/час</w:t>
            </w:r>
            <w:proofErr w:type="gramStart"/>
            <w:r w:rsidRPr="004D3422">
              <w:rPr>
                <w:b/>
              </w:rPr>
              <w:t>.</w:t>
            </w:r>
            <w:proofErr w:type="gramEnd"/>
            <w:r w:rsidRPr="004D3422">
              <w:rPr>
                <w:b/>
              </w:rPr>
              <w:t xml:space="preserve"> </w:t>
            </w:r>
            <w:proofErr w:type="gramStart"/>
            <w:r w:rsidRPr="004D3422">
              <w:rPr>
                <w:b/>
              </w:rPr>
              <w:t>р</w:t>
            </w:r>
            <w:proofErr w:type="gramEnd"/>
            <w:r w:rsidRPr="004D3422">
              <w:rPr>
                <w:b/>
              </w:rPr>
              <w:t>уб. с НДС</w:t>
            </w:r>
          </w:p>
        </w:tc>
      </w:tr>
      <w:tr w:rsidR="004D3422" w:rsidTr="004D3422">
        <w:tc>
          <w:tcPr>
            <w:tcW w:w="705" w:type="dxa"/>
            <w:tcBorders>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rPr>
                <w:lang w:val="ru-RU"/>
              </w:rPr>
            </w:pPr>
            <w:r>
              <w:rPr>
                <w:lang w:val="ru-RU"/>
              </w:rPr>
              <w:t>1</w:t>
            </w:r>
          </w:p>
        </w:tc>
        <w:tc>
          <w:tcPr>
            <w:tcW w:w="5871" w:type="dxa"/>
            <w:tcBorders>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rPr>
                <w:lang w:val="ru-RU"/>
              </w:rPr>
            </w:pPr>
            <w:r>
              <w:rPr>
                <w:lang w:val="ru-RU"/>
              </w:rPr>
              <w:t>Слесарные работы*</w:t>
            </w:r>
          </w:p>
        </w:tc>
        <w:tc>
          <w:tcPr>
            <w:tcW w:w="1843"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pPr>
          </w:p>
        </w:tc>
        <w:tc>
          <w:tcPr>
            <w:tcW w:w="1559" w:type="dxa"/>
            <w:tcBorders>
              <w:top w:val="single" w:sz="4" w:space="0" w:color="auto"/>
              <w:bottom w:val="single" w:sz="4" w:space="0" w:color="auto"/>
              <w:right w:val="single" w:sz="4" w:space="0" w:color="auto"/>
            </w:tcBorders>
            <w:shd w:val="clear" w:color="auto" w:fill="auto"/>
          </w:tcPr>
          <w:p w:rsidR="004D3422" w:rsidRDefault="004D3422">
            <w:pPr>
              <w:widowControl/>
              <w:spacing w:line="240" w:lineRule="auto"/>
              <w:ind w:firstLine="0"/>
            </w:pPr>
          </w:p>
        </w:tc>
      </w:tr>
      <w:tr w:rsidR="004D3422" w:rsidTr="004D3422">
        <w:tc>
          <w:tcPr>
            <w:tcW w:w="705" w:type="dxa"/>
            <w:tcBorders>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rPr>
                <w:lang w:val="ru-RU"/>
              </w:rPr>
            </w:pPr>
            <w:r>
              <w:rPr>
                <w:lang w:val="ru-RU"/>
              </w:rPr>
              <w:t>2</w:t>
            </w:r>
          </w:p>
        </w:tc>
        <w:tc>
          <w:tcPr>
            <w:tcW w:w="5871" w:type="dxa"/>
            <w:tcBorders>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rPr>
                <w:lang w:val="ru-RU"/>
              </w:rPr>
            </w:pPr>
            <w:r>
              <w:rPr>
                <w:lang w:val="ru-RU"/>
              </w:rPr>
              <w:t>Контрольно-диагностические работы</w:t>
            </w:r>
          </w:p>
        </w:tc>
        <w:tc>
          <w:tcPr>
            <w:tcW w:w="1843" w:type="dxa"/>
            <w:tcBorders>
              <w:top w:val="single" w:sz="4" w:space="0" w:color="auto"/>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pPr>
          </w:p>
        </w:tc>
        <w:tc>
          <w:tcPr>
            <w:tcW w:w="1559" w:type="dxa"/>
            <w:tcBorders>
              <w:top w:val="single" w:sz="4" w:space="0" w:color="auto"/>
              <w:bottom w:val="single" w:sz="4" w:space="0" w:color="auto"/>
              <w:right w:val="single" w:sz="4" w:space="0" w:color="auto"/>
            </w:tcBorders>
            <w:shd w:val="clear" w:color="auto" w:fill="auto"/>
          </w:tcPr>
          <w:p w:rsidR="004D3422" w:rsidRDefault="004D3422">
            <w:pPr>
              <w:widowControl/>
              <w:spacing w:line="240" w:lineRule="auto"/>
              <w:ind w:firstLine="0"/>
            </w:pPr>
          </w:p>
        </w:tc>
      </w:tr>
      <w:tr w:rsidR="004D3422" w:rsidTr="004D3422">
        <w:tc>
          <w:tcPr>
            <w:tcW w:w="705" w:type="dxa"/>
            <w:tcBorders>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rPr>
                <w:lang w:val="ru-RU"/>
              </w:rPr>
            </w:pPr>
            <w:r>
              <w:rPr>
                <w:lang w:val="ru-RU"/>
              </w:rPr>
              <w:t>3</w:t>
            </w:r>
          </w:p>
        </w:tc>
        <w:tc>
          <w:tcPr>
            <w:tcW w:w="5871" w:type="dxa"/>
            <w:tcBorders>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rPr>
                <w:lang w:val="ru-RU"/>
              </w:rPr>
            </w:pPr>
            <w:r>
              <w:rPr>
                <w:lang w:val="ru-RU"/>
              </w:rPr>
              <w:t>Электротехнические работы</w:t>
            </w:r>
          </w:p>
        </w:tc>
        <w:tc>
          <w:tcPr>
            <w:tcW w:w="184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pPr>
          </w:p>
        </w:tc>
        <w:tc>
          <w:tcPr>
            <w:tcW w:w="1559" w:type="dxa"/>
            <w:tcBorders>
              <w:top w:val="single" w:sz="4" w:space="0" w:color="auto"/>
              <w:bottom w:val="single" w:sz="4" w:space="0" w:color="auto"/>
              <w:right w:val="single" w:sz="4" w:space="0" w:color="auto"/>
            </w:tcBorders>
            <w:shd w:val="clear" w:color="auto" w:fill="auto"/>
          </w:tcPr>
          <w:p w:rsidR="004D3422" w:rsidRDefault="004D3422">
            <w:pPr>
              <w:widowControl/>
              <w:spacing w:line="240" w:lineRule="auto"/>
              <w:ind w:firstLine="0"/>
            </w:pPr>
          </w:p>
        </w:tc>
      </w:tr>
      <w:tr w:rsidR="004D3422" w:rsidTr="004D3422">
        <w:tc>
          <w:tcPr>
            <w:tcW w:w="705" w:type="dxa"/>
            <w:tcBorders>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rPr>
                <w:lang w:val="ru-RU"/>
              </w:rPr>
            </w:pPr>
            <w:r>
              <w:rPr>
                <w:lang w:val="ru-RU"/>
              </w:rPr>
              <w:t>4</w:t>
            </w:r>
          </w:p>
        </w:tc>
        <w:tc>
          <w:tcPr>
            <w:tcW w:w="5871" w:type="dxa"/>
            <w:tcBorders>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rPr>
                <w:lang w:val="ru-RU"/>
              </w:rPr>
            </w:pPr>
            <w:r>
              <w:rPr>
                <w:lang w:val="ru-RU"/>
              </w:rPr>
              <w:t>Жестяно-сварочные работы</w:t>
            </w:r>
          </w:p>
        </w:tc>
        <w:tc>
          <w:tcPr>
            <w:tcW w:w="184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pPr>
          </w:p>
        </w:tc>
        <w:tc>
          <w:tcPr>
            <w:tcW w:w="1559" w:type="dxa"/>
            <w:tcBorders>
              <w:top w:val="single" w:sz="4" w:space="0" w:color="auto"/>
              <w:bottom w:val="single" w:sz="4" w:space="0" w:color="auto"/>
              <w:right w:val="single" w:sz="4" w:space="0" w:color="auto"/>
            </w:tcBorders>
            <w:shd w:val="clear" w:color="auto" w:fill="auto"/>
          </w:tcPr>
          <w:p w:rsidR="004D3422" w:rsidRDefault="004D3422">
            <w:pPr>
              <w:widowControl/>
              <w:spacing w:line="240" w:lineRule="auto"/>
              <w:ind w:firstLine="0"/>
            </w:pPr>
          </w:p>
        </w:tc>
      </w:tr>
      <w:tr w:rsidR="004D3422" w:rsidTr="004D3422">
        <w:tc>
          <w:tcPr>
            <w:tcW w:w="705" w:type="dxa"/>
            <w:tcBorders>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rPr>
                <w:lang w:val="ru-RU"/>
              </w:rPr>
            </w:pPr>
            <w:r>
              <w:rPr>
                <w:lang w:val="ru-RU"/>
              </w:rPr>
              <w:t>5</w:t>
            </w:r>
          </w:p>
        </w:tc>
        <w:tc>
          <w:tcPr>
            <w:tcW w:w="5871" w:type="dxa"/>
            <w:tcBorders>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rPr>
                <w:lang w:val="ru-RU"/>
              </w:rPr>
            </w:pPr>
            <w:r>
              <w:rPr>
                <w:lang w:val="ru-RU"/>
              </w:rPr>
              <w:t>Работы по восстановлению геометрии кузова</w:t>
            </w:r>
          </w:p>
        </w:tc>
        <w:tc>
          <w:tcPr>
            <w:tcW w:w="184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pPr>
          </w:p>
        </w:tc>
        <w:tc>
          <w:tcPr>
            <w:tcW w:w="1559" w:type="dxa"/>
            <w:tcBorders>
              <w:top w:val="single" w:sz="4" w:space="0" w:color="auto"/>
              <w:bottom w:val="single" w:sz="4" w:space="0" w:color="auto"/>
              <w:right w:val="single" w:sz="4" w:space="0" w:color="auto"/>
            </w:tcBorders>
            <w:shd w:val="clear" w:color="auto" w:fill="auto"/>
          </w:tcPr>
          <w:p w:rsidR="004D3422" w:rsidRDefault="004D3422">
            <w:pPr>
              <w:widowControl/>
              <w:spacing w:line="240" w:lineRule="auto"/>
              <w:ind w:firstLine="0"/>
            </w:pPr>
          </w:p>
        </w:tc>
      </w:tr>
      <w:tr w:rsidR="004D3422" w:rsidTr="004D3422">
        <w:tc>
          <w:tcPr>
            <w:tcW w:w="705" w:type="dxa"/>
            <w:tcBorders>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rPr>
                <w:lang w:val="ru-RU"/>
              </w:rPr>
            </w:pPr>
            <w:r>
              <w:rPr>
                <w:lang w:val="ru-RU"/>
              </w:rPr>
              <w:t>6</w:t>
            </w:r>
          </w:p>
        </w:tc>
        <w:tc>
          <w:tcPr>
            <w:tcW w:w="5871" w:type="dxa"/>
            <w:tcBorders>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rPr>
                <w:lang w:val="ru-RU"/>
              </w:rPr>
            </w:pPr>
            <w:r>
              <w:rPr>
                <w:lang w:val="ru-RU"/>
              </w:rPr>
              <w:t>Покрасочные работы</w:t>
            </w:r>
          </w:p>
        </w:tc>
        <w:tc>
          <w:tcPr>
            <w:tcW w:w="184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pPr>
          </w:p>
        </w:tc>
        <w:tc>
          <w:tcPr>
            <w:tcW w:w="1559" w:type="dxa"/>
            <w:tcBorders>
              <w:top w:val="single" w:sz="4" w:space="0" w:color="auto"/>
              <w:bottom w:val="single" w:sz="4" w:space="0" w:color="auto"/>
              <w:right w:val="single" w:sz="4" w:space="0" w:color="auto"/>
            </w:tcBorders>
            <w:shd w:val="clear" w:color="auto" w:fill="auto"/>
          </w:tcPr>
          <w:p w:rsidR="004D3422" w:rsidRDefault="004D3422">
            <w:pPr>
              <w:widowControl/>
              <w:spacing w:line="240" w:lineRule="auto"/>
              <w:ind w:firstLine="0"/>
            </w:pPr>
          </w:p>
        </w:tc>
      </w:tr>
      <w:tr w:rsidR="004D3422" w:rsidTr="004D3422">
        <w:tc>
          <w:tcPr>
            <w:tcW w:w="705" w:type="dxa"/>
            <w:tcBorders>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rPr>
                <w:lang w:val="ru-RU"/>
              </w:rPr>
            </w:pPr>
            <w:r>
              <w:rPr>
                <w:lang w:val="ru-RU"/>
              </w:rPr>
              <w:t>7</w:t>
            </w:r>
          </w:p>
        </w:tc>
        <w:tc>
          <w:tcPr>
            <w:tcW w:w="5871" w:type="dxa"/>
            <w:tcBorders>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rPr>
                <w:lang w:val="ru-RU"/>
              </w:rPr>
            </w:pPr>
            <w:r>
              <w:rPr>
                <w:lang w:val="ru-RU"/>
              </w:rPr>
              <w:t>Шиномонтажные работы</w:t>
            </w:r>
          </w:p>
        </w:tc>
        <w:tc>
          <w:tcPr>
            <w:tcW w:w="184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pPr>
          </w:p>
        </w:tc>
        <w:tc>
          <w:tcPr>
            <w:tcW w:w="1559" w:type="dxa"/>
            <w:tcBorders>
              <w:top w:val="single" w:sz="4" w:space="0" w:color="auto"/>
              <w:bottom w:val="single" w:sz="4" w:space="0" w:color="auto"/>
              <w:right w:val="single" w:sz="4" w:space="0" w:color="auto"/>
            </w:tcBorders>
            <w:shd w:val="clear" w:color="auto" w:fill="auto"/>
          </w:tcPr>
          <w:p w:rsidR="004D3422" w:rsidRDefault="004D3422">
            <w:pPr>
              <w:widowControl/>
              <w:spacing w:line="240" w:lineRule="auto"/>
              <w:ind w:firstLine="0"/>
            </w:pPr>
          </w:p>
        </w:tc>
      </w:tr>
      <w:tr w:rsidR="004D3422" w:rsidTr="004D3422">
        <w:tc>
          <w:tcPr>
            <w:tcW w:w="705" w:type="dxa"/>
            <w:tcBorders>
              <w:left w:val="single" w:sz="2" w:space="0" w:color="000000"/>
              <w:bottom w:val="single" w:sz="2" w:space="0" w:color="000000"/>
            </w:tcBorders>
            <w:shd w:val="clear" w:color="auto" w:fill="auto"/>
            <w:tcMar>
              <w:top w:w="55" w:type="dxa"/>
              <w:left w:w="55" w:type="dxa"/>
              <w:bottom w:w="55" w:type="dxa"/>
              <w:right w:w="55" w:type="dxa"/>
            </w:tcMar>
          </w:tcPr>
          <w:p w:rsidR="004D3422" w:rsidRPr="00F26729" w:rsidRDefault="00F26729" w:rsidP="007532A7">
            <w:pPr>
              <w:pStyle w:val="TableContents"/>
              <w:jc w:val="center"/>
              <w:rPr>
                <w:lang w:val="en-US"/>
              </w:rPr>
            </w:pPr>
            <w:r>
              <w:rPr>
                <w:lang w:val="en-US"/>
              </w:rPr>
              <w:t>8</w:t>
            </w:r>
          </w:p>
        </w:tc>
        <w:tc>
          <w:tcPr>
            <w:tcW w:w="5871" w:type="dxa"/>
            <w:tcBorders>
              <w:left w:val="single" w:sz="2" w:space="0" w:color="000000"/>
              <w:bottom w:val="single" w:sz="2" w:space="0" w:color="000000"/>
            </w:tcBorders>
            <w:shd w:val="clear" w:color="auto" w:fill="auto"/>
            <w:tcMar>
              <w:top w:w="55" w:type="dxa"/>
              <w:left w:w="55" w:type="dxa"/>
              <w:bottom w:w="55" w:type="dxa"/>
              <w:right w:w="55" w:type="dxa"/>
            </w:tcMar>
          </w:tcPr>
          <w:p w:rsidR="004D3422" w:rsidRDefault="004D3422" w:rsidP="007532A7">
            <w:pPr>
              <w:pStyle w:val="TableContents"/>
              <w:rPr>
                <w:lang w:val="ru-RU"/>
              </w:rPr>
            </w:pPr>
            <w:r>
              <w:rPr>
                <w:lang w:val="ru-RU"/>
              </w:rPr>
              <w:t>Развал-схождение на стенде</w:t>
            </w:r>
          </w:p>
        </w:tc>
        <w:tc>
          <w:tcPr>
            <w:tcW w:w="184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4D3422" w:rsidRDefault="004D3422" w:rsidP="007532A7">
            <w:pPr>
              <w:pStyle w:val="TableContents"/>
              <w:jc w:val="center"/>
            </w:pPr>
          </w:p>
        </w:tc>
        <w:tc>
          <w:tcPr>
            <w:tcW w:w="1559" w:type="dxa"/>
            <w:tcBorders>
              <w:top w:val="single" w:sz="4" w:space="0" w:color="auto"/>
              <w:bottom w:val="single" w:sz="4" w:space="0" w:color="auto"/>
              <w:right w:val="single" w:sz="4" w:space="0" w:color="auto"/>
            </w:tcBorders>
            <w:shd w:val="clear" w:color="auto" w:fill="auto"/>
          </w:tcPr>
          <w:p w:rsidR="004D3422" w:rsidRDefault="004D3422">
            <w:pPr>
              <w:widowControl/>
              <w:spacing w:line="240" w:lineRule="auto"/>
              <w:ind w:firstLine="0"/>
            </w:pPr>
          </w:p>
        </w:tc>
      </w:tr>
    </w:tbl>
    <w:p w:rsidR="00E21660" w:rsidRDefault="00E21660" w:rsidP="00E21660">
      <w:pPr>
        <w:pStyle w:val="Standard"/>
        <w:jc w:val="center"/>
        <w:rPr>
          <w:rFonts w:ascii="Helvetica" w:hAnsi="Helvetica" w:cs="Helvetica"/>
          <w:color w:val="666666"/>
          <w:sz w:val="21"/>
          <w:szCs w:val="21"/>
          <w:lang w:val="ru-RU"/>
        </w:rPr>
      </w:pPr>
    </w:p>
    <w:p w:rsidR="00E21660" w:rsidRDefault="00E21660" w:rsidP="00E21660">
      <w:pPr>
        <w:pStyle w:val="Standard"/>
        <w:ind w:left="284"/>
      </w:pPr>
      <w:r>
        <w:rPr>
          <w:rFonts w:cs="Times New Roman"/>
          <w:b/>
          <w:lang w:val="ru-RU"/>
        </w:rPr>
        <w:t>Примечание:</w:t>
      </w:r>
      <w:r>
        <w:rPr>
          <w:rFonts w:cs="Times New Roman"/>
          <w:lang w:val="ru-RU"/>
        </w:rPr>
        <w:t xml:space="preserve"> * - включает разборочные, сборочные, регулировочные, арматурные и т.п. работы</w:t>
      </w:r>
    </w:p>
    <w:p w:rsidR="00E21660" w:rsidRDefault="00E21660" w:rsidP="00E21660">
      <w:pPr>
        <w:pStyle w:val="Standard"/>
        <w:jc w:val="center"/>
        <w:rPr>
          <w:rFonts w:ascii="Helvetica" w:hAnsi="Helvetica" w:cs="Helvetica"/>
          <w:color w:val="666666"/>
          <w:sz w:val="21"/>
          <w:szCs w:val="21"/>
          <w:lang w:val="ru-RU"/>
        </w:rPr>
      </w:pPr>
    </w:p>
    <w:p w:rsidR="00E21660" w:rsidRDefault="00E21660" w:rsidP="00E21660">
      <w:pPr>
        <w:pStyle w:val="Standard"/>
        <w:jc w:val="center"/>
        <w:rPr>
          <w:rFonts w:ascii="Helvetica" w:hAnsi="Helvetica" w:cs="Helvetica"/>
          <w:color w:val="666666"/>
          <w:sz w:val="21"/>
          <w:szCs w:val="21"/>
          <w:lang w:val="ru-RU"/>
        </w:rPr>
      </w:pPr>
    </w:p>
    <w:tbl>
      <w:tblPr>
        <w:tblW w:w="10882" w:type="dxa"/>
        <w:tblInd w:w="108" w:type="dxa"/>
        <w:tblCellMar>
          <w:left w:w="10" w:type="dxa"/>
          <w:right w:w="10" w:type="dxa"/>
        </w:tblCellMar>
        <w:tblLook w:val="04A0" w:firstRow="1" w:lastRow="0" w:firstColumn="1" w:lastColumn="0" w:noHBand="0" w:noVBand="1"/>
      </w:tblPr>
      <w:tblGrid>
        <w:gridCol w:w="6096"/>
        <w:gridCol w:w="4786"/>
      </w:tblGrid>
      <w:tr w:rsidR="00E21660" w:rsidTr="004D3422">
        <w:tc>
          <w:tcPr>
            <w:tcW w:w="6096" w:type="dxa"/>
            <w:shd w:val="clear" w:color="auto" w:fill="auto"/>
            <w:tcMar>
              <w:top w:w="0" w:type="dxa"/>
              <w:left w:w="108" w:type="dxa"/>
              <w:bottom w:w="0" w:type="dxa"/>
              <w:right w:w="108" w:type="dxa"/>
            </w:tcMar>
          </w:tcPr>
          <w:p w:rsidR="00E21660" w:rsidRDefault="00E21660" w:rsidP="00084B58">
            <w:pPr>
              <w:ind w:firstLine="66"/>
              <w:rPr>
                <w:b/>
              </w:rPr>
            </w:pPr>
            <w:r>
              <w:rPr>
                <w:b/>
              </w:rPr>
              <w:t>ЗАКАЗЧИК:</w:t>
            </w:r>
          </w:p>
          <w:p w:rsidR="00E21660" w:rsidRDefault="00E21660" w:rsidP="007532A7">
            <w:pPr>
              <w:pStyle w:val="Standard"/>
              <w:snapToGrid w:val="0"/>
              <w:ind w:left="68" w:right="57"/>
              <w:rPr>
                <w:rFonts w:cs="Times New Roman"/>
                <w:b/>
              </w:rPr>
            </w:pPr>
            <w:proofErr w:type="spellStart"/>
            <w:r>
              <w:rPr>
                <w:rFonts w:cs="Times New Roman"/>
                <w:b/>
              </w:rPr>
              <w:t>Генеральный</w:t>
            </w:r>
            <w:proofErr w:type="spellEnd"/>
            <w:r>
              <w:rPr>
                <w:rFonts w:cs="Times New Roman"/>
                <w:b/>
              </w:rPr>
              <w:t xml:space="preserve"> </w:t>
            </w:r>
            <w:proofErr w:type="spellStart"/>
            <w:r>
              <w:rPr>
                <w:rFonts w:cs="Times New Roman"/>
                <w:b/>
              </w:rPr>
              <w:t>директор</w:t>
            </w:r>
            <w:proofErr w:type="spellEnd"/>
          </w:p>
          <w:p w:rsidR="00E21660" w:rsidRDefault="00084B58" w:rsidP="007532A7">
            <w:pPr>
              <w:pStyle w:val="Standard"/>
              <w:ind w:left="68" w:right="57"/>
              <w:rPr>
                <w:rFonts w:cs="Times New Roman"/>
                <w:b/>
              </w:rPr>
            </w:pPr>
            <w:r>
              <w:rPr>
                <w:rFonts w:cs="Times New Roman"/>
                <w:b/>
                <w:lang w:val="ru-RU"/>
              </w:rPr>
              <w:t>П</w:t>
            </w:r>
            <w:r w:rsidR="00E21660">
              <w:rPr>
                <w:rFonts w:cs="Times New Roman"/>
                <w:b/>
              </w:rPr>
              <w:t>АО «</w:t>
            </w:r>
            <w:proofErr w:type="spellStart"/>
            <w:r w:rsidR="00E21660">
              <w:rPr>
                <w:rFonts w:cs="Times New Roman"/>
                <w:b/>
              </w:rPr>
              <w:t>Славнефть</w:t>
            </w:r>
            <w:proofErr w:type="spellEnd"/>
            <w:r w:rsidR="00E21660">
              <w:rPr>
                <w:rFonts w:cs="Times New Roman"/>
                <w:b/>
              </w:rPr>
              <w:t>-ЯНОС»</w:t>
            </w:r>
          </w:p>
          <w:p w:rsidR="009925D2" w:rsidRDefault="009925D2" w:rsidP="009925D2">
            <w:pPr>
              <w:ind w:firstLine="0"/>
              <w:rPr>
                <w:rFonts w:eastAsia="Andale Sans UI"/>
                <w:b/>
                <w:snapToGrid/>
                <w:kern w:val="3"/>
                <w:sz w:val="24"/>
                <w:szCs w:val="24"/>
                <w:lang w:val="de-DE" w:eastAsia="ja-JP" w:bidi="fa-IR"/>
              </w:rPr>
            </w:pPr>
          </w:p>
          <w:p w:rsidR="009925D2" w:rsidRDefault="009925D2" w:rsidP="009925D2">
            <w:pPr>
              <w:ind w:firstLine="0"/>
              <w:rPr>
                <w:rFonts w:eastAsia="Andale Sans UI"/>
                <w:b/>
                <w:snapToGrid/>
                <w:kern w:val="3"/>
                <w:sz w:val="24"/>
                <w:szCs w:val="24"/>
                <w:lang w:val="de-DE" w:eastAsia="ja-JP" w:bidi="fa-IR"/>
              </w:rPr>
            </w:pPr>
          </w:p>
          <w:p w:rsidR="00E21660" w:rsidRDefault="00E21660" w:rsidP="009925D2">
            <w:pPr>
              <w:ind w:firstLine="0"/>
            </w:pPr>
            <w:r>
              <w:rPr>
                <w:b/>
              </w:rPr>
              <w:t>___________________ Н.В</w:t>
            </w:r>
            <w:r w:rsidR="00955FE2">
              <w:rPr>
                <w:b/>
              </w:rPr>
              <w:t>.</w:t>
            </w:r>
            <w:r>
              <w:rPr>
                <w:b/>
              </w:rPr>
              <w:t xml:space="preserve"> Карпов</w:t>
            </w:r>
          </w:p>
          <w:p w:rsidR="00E21660" w:rsidRDefault="00E21660" w:rsidP="007532A7">
            <w:pPr>
              <w:ind w:left="68"/>
            </w:pPr>
          </w:p>
          <w:p w:rsidR="00E21660" w:rsidRDefault="00E21660" w:rsidP="007532A7">
            <w:pPr>
              <w:pStyle w:val="af"/>
              <w:ind w:left="68"/>
            </w:pPr>
            <w:r>
              <w:rPr>
                <w:rFonts w:ascii="Times New Roman" w:hAnsi="Times New Roman"/>
                <w:sz w:val="24"/>
                <w:szCs w:val="24"/>
              </w:rPr>
              <w:t>М.П.</w:t>
            </w:r>
          </w:p>
        </w:tc>
        <w:tc>
          <w:tcPr>
            <w:tcW w:w="4786" w:type="dxa"/>
            <w:shd w:val="clear" w:color="auto" w:fill="auto"/>
            <w:tcMar>
              <w:top w:w="0" w:type="dxa"/>
              <w:left w:w="108" w:type="dxa"/>
              <w:bottom w:w="0" w:type="dxa"/>
              <w:right w:w="108" w:type="dxa"/>
            </w:tcMar>
          </w:tcPr>
          <w:p w:rsidR="00E21660" w:rsidRDefault="009925D2" w:rsidP="007532A7">
            <w:pPr>
              <w:pStyle w:val="af"/>
              <w:jc w:val="both"/>
              <w:rPr>
                <w:rFonts w:ascii="Times New Roman" w:hAnsi="Times New Roman"/>
                <w:b/>
                <w:sz w:val="24"/>
                <w:szCs w:val="24"/>
              </w:rPr>
            </w:pPr>
            <w:r>
              <w:rPr>
                <w:rFonts w:ascii="Times New Roman" w:hAnsi="Times New Roman"/>
                <w:b/>
                <w:sz w:val="24"/>
                <w:szCs w:val="24"/>
              </w:rPr>
              <w:t>ПОДРЯДЧИК</w:t>
            </w:r>
            <w:r w:rsidR="00E21660">
              <w:rPr>
                <w:rFonts w:ascii="Times New Roman" w:hAnsi="Times New Roman"/>
                <w:b/>
                <w:sz w:val="24"/>
                <w:szCs w:val="24"/>
              </w:rPr>
              <w:t>:</w:t>
            </w:r>
          </w:p>
          <w:p w:rsidR="00E21660" w:rsidRDefault="00E21660" w:rsidP="007532A7">
            <w:pPr>
              <w:pStyle w:val="af"/>
              <w:jc w:val="both"/>
              <w:rPr>
                <w:rFonts w:ascii="Times New Roman" w:hAnsi="Times New Roman"/>
                <w:b/>
                <w:sz w:val="24"/>
                <w:szCs w:val="24"/>
              </w:rPr>
            </w:pPr>
          </w:p>
          <w:p w:rsidR="00E21660" w:rsidRDefault="00E21660" w:rsidP="007532A7">
            <w:pPr>
              <w:pStyle w:val="af"/>
              <w:jc w:val="both"/>
              <w:rPr>
                <w:rFonts w:ascii="Times New Roman" w:hAnsi="Times New Roman"/>
                <w:b/>
                <w:sz w:val="24"/>
                <w:szCs w:val="24"/>
              </w:rPr>
            </w:pPr>
          </w:p>
          <w:p w:rsidR="009925D2" w:rsidRDefault="009925D2" w:rsidP="009925D2">
            <w:pPr>
              <w:ind w:firstLine="0"/>
              <w:rPr>
                <w:rFonts w:eastAsia="Calibri"/>
                <w:b/>
                <w:snapToGrid/>
                <w:sz w:val="24"/>
                <w:szCs w:val="24"/>
                <w:lang w:eastAsia="en-US"/>
              </w:rPr>
            </w:pPr>
          </w:p>
          <w:p w:rsidR="009925D2" w:rsidRDefault="009925D2" w:rsidP="009925D2">
            <w:pPr>
              <w:ind w:firstLine="0"/>
              <w:rPr>
                <w:rFonts w:eastAsia="Calibri"/>
                <w:b/>
                <w:snapToGrid/>
                <w:sz w:val="24"/>
                <w:szCs w:val="24"/>
                <w:lang w:eastAsia="en-US"/>
              </w:rPr>
            </w:pPr>
          </w:p>
          <w:p w:rsidR="00E21660" w:rsidRDefault="00E21660" w:rsidP="009925D2">
            <w:pPr>
              <w:ind w:firstLine="0"/>
            </w:pPr>
            <w:r>
              <w:rPr>
                <w:b/>
              </w:rPr>
              <w:t xml:space="preserve">___________________ </w:t>
            </w:r>
          </w:p>
          <w:p w:rsidR="00E21660" w:rsidRDefault="00E21660" w:rsidP="007532A7">
            <w:pPr>
              <w:ind w:left="68"/>
            </w:pPr>
          </w:p>
          <w:p w:rsidR="00E21660" w:rsidRDefault="00E21660" w:rsidP="007532A7">
            <w:pPr>
              <w:pStyle w:val="af"/>
              <w:jc w:val="both"/>
            </w:pPr>
            <w:r>
              <w:rPr>
                <w:rFonts w:ascii="Times New Roman" w:hAnsi="Times New Roman"/>
                <w:sz w:val="24"/>
                <w:szCs w:val="24"/>
              </w:rPr>
              <w:t>М.П.</w:t>
            </w:r>
          </w:p>
        </w:tc>
      </w:tr>
    </w:tbl>
    <w:p w:rsidR="00E21660" w:rsidRDefault="00E21660" w:rsidP="00E21660">
      <w:pPr>
        <w:pStyle w:val="Standard"/>
        <w:jc w:val="center"/>
        <w:rPr>
          <w:rFonts w:ascii="Helvetica" w:hAnsi="Helvetica" w:cs="Helvetica"/>
          <w:color w:val="666666"/>
          <w:sz w:val="21"/>
          <w:szCs w:val="21"/>
          <w:lang w:val="ru-RU"/>
        </w:rPr>
      </w:pPr>
    </w:p>
    <w:p w:rsidR="00E21660" w:rsidRDefault="00E21660" w:rsidP="00E21660">
      <w:pPr>
        <w:pStyle w:val="Standard"/>
        <w:jc w:val="center"/>
        <w:rPr>
          <w:rFonts w:ascii="Helvetica" w:hAnsi="Helvetica" w:cs="Helvetica"/>
          <w:color w:val="666666"/>
          <w:sz w:val="21"/>
          <w:szCs w:val="21"/>
          <w:lang w:val="ru-RU"/>
        </w:rPr>
      </w:pPr>
    </w:p>
    <w:p w:rsidR="00E21660" w:rsidRDefault="00E21660" w:rsidP="00E21660">
      <w:pPr>
        <w:pStyle w:val="Standard"/>
        <w:jc w:val="center"/>
        <w:rPr>
          <w:rFonts w:ascii="Helvetica" w:hAnsi="Helvetica" w:cs="Helvetica"/>
          <w:color w:val="666666"/>
          <w:sz w:val="21"/>
          <w:szCs w:val="21"/>
          <w:lang w:val="ru-RU"/>
        </w:rPr>
      </w:pPr>
    </w:p>
    <w:p w:rsidR="00E21660" w:rsidRDefault="00E21660" w:rsidP="00E21660">
      <w:pPr>
        <w:pStyle w:val="Standard"/>
        <w:jc w:val="center"/>
        <w:rPr>
          <w:rFonts w:ascii="Helvetica" w:hAnsi="Helvetica" w:cs="Helvetica"/>
          <w:color w:val="666666"/>
          <w:sz w:val="21"/>
          <w:szCs w:val="21"/>
          <w:lang w:val="ru-RU"/>
        </w:rPr>
      </w:pPr>
    </w:p>
    <w:p w:rsidR="00E21660" w:rsidRDefault="00E21660" w:rsidP="00E21660">
      <w:pPr>
        <w:pStyle w:val="Standard"/>
        <w:jc w:val="center"/>
        <w:rPr>
          <w:rFonts w:ascii="Helvetica" w:hAnsi="Helvetica" w:cs="Helvetica"/>
          <w:color w:val="666666"/>
          <w:sz w:val="21"/>
          <w:szCs w:val="21"/>
          <w:lang w:val="ru-RU"/>
        </w:rPr>
      </w:pPr>
    </w:p>
    <w:p w:rsidR="00E21660" w:rsidRDefault="00E21660" w:rsidP="00E21660">
      <w:pPr>
        <w:pStyle w:val="Standard"/>
        <w:jc w:val="center"/>
        <w:rPr>
          <w:rFonts w:ascii="Helvetica" w:hAnsi="Helvetica" w:cs="Helvetica"/>
          <w:color w:val="666666"/>
          <w:sz w:val="21"/>
          <w:szCs w:val="21"/>
          <w:lang w:val="ru-RU"/>
        </w:rPr>
      </w:pPr>
    </w:p>
    <w:p w:rsidR="00E21660" w:rsidRDefault="00E21660" w:rsidP="00E21660">
      <w:pPr>
        <w:pStyle w:val="Standard"/>
        <w:jc w:val="center"/>
        <w:rPr>
          <w:rFonts w:ascii="Helvetica" w:hAnsi="Helvetica" w:cs="Helvetica"/>
          <w:color w:val="666666"/>
          <w:sz w:val="21"/>
          <w:szCs w:val="21"/>
          <w:lang w:val="ru-RU"/>
        </w:rPr>
      </w:pPr>
    </w:p>
    <w:p w:rsidR="00E21660" w:rsidRDefault="00E21660" w:rsidP="00E21660">
      <w:pPr>
        <w:pStyle w:val="Standard"/>
        <w:jc w:val="center"/>
        <w:rPr>
          <w:rFonts w:ascii="Helvetica" w:hAnsi="Helvetica" w:cs="Helvetica"/>
          <w:color w:val="666666"/>
          <w:sz w:val="21"/>
          <w:szCs w:val="21"/>
          <w:lang w:val="ru-RU"/>
        </w:rPr>
      </w:pPr>
    </w:p>
    <w:p w:rsidR="00E21660" w:rsidRDefault="00E21660" w:rsidP="00E21660">
      <w:pPr>
        <w:pStyle w:val="Standard"/>
        <w:jc w:val="center"/>
        <w:rPr>
          <w:rFonts w:ascii="Helvetica" w:hAnsi="Helvetica" w:cs="Helvetica"/>
          <w:color w:val="666666"/>
          <w:sz w:val="21"/>
          <w:szCs w:val="21"/>
          <w:lang w:val="ru-RU"/>
        </w:rPr>
      </w:pPr>
    </w:p>
    <w:p w:rsidR="00E21660" w:rsidRDefault="00E21660" w:rsidP="00E21660">
      <w:pPr>
        <w:pStyle w:val="Standard"/>
        <w:jc w:val="center"/>
        <w:rPr>
          <w:rFonts w:ascii="Helvetica" w:hAnsi="Helvetica" w:cs="Helvetica"/>
          <w:color w:val="666666"/>
          <w:sz w:val="21"/>
          <w:szCs w:val="21"/>
          <w:lang w:val="ru-RU"/>
        </w:rPr>
      </w:pPr>
    </w:p>
    <w:p w:rsidR="00E21660" w:rsidRDefault="00E21660" w:rsidP="00E21660">
      <w:pPr>
        <w:pStyle w:val="Standard"/>
        <w:jc w:val="center"/>
        <w:rPr>
          <w:rFonts w:ascii="Helvetica" w:hAnsi="Helvetica" w:cs="Helvetica"/>
          <w:color w:val="666666"/>
          <w:sz w:val="21"/>
          <w:szCs w:val="21"/>
          <w:lang w:val="ru-RU"/>
        </w:rPr>
      </w:pPr>
    </w:p>
    <w:p w:rsidR="00E21660" w:rsidRDefault="00E21660" w:rsidP="00E21660">
      <w:pPr>
        <w:pStyle w:val="Standard"/>
        <w:jc w:val="center"/>
        <w:rPr>
          <w:rFonts w:ascii="Helvetica" w:hAnsi="Helvetica" w:cs="Helvetica"/>
          <w:color w:val="666666"/>
          <w:sz w:val="21"/>
          <w:szCs w:val="21"/>
          <w:lang w:val="ru-RU"/>
        </w:rPr>
      </w:pPr>
    </w:p>
    <w:p w:rsidR="00E21660" w:rsidRDefault="00E21660" w:rsidP="00C16E4A">
      <w:pPr>
        <w:pStyle w:val="Standard"/>
        <w:rPr>
          <w:rFonts w:ascii="Helvetica" w:hAnsi="Helvetica" w:cs="Helvetica"/>
          <w:color w:val="666666"/>
          <w:sz w:val="21"/>
          <w:szCs w:val="21"/>
          <w:lang w:val="ru-RU"/>
        </w:rPr>
      </w:pPr>
    </w:p>
    <w:p w:rsidR="0010581D" w:rsidRPr="007532A7" w:rsidRDefault="0010581D" w:rsidP="00C16E4A">
      <w:pPr>
        <w:pStyle w:val="Standard"/>
        <w:rPr>
          <w:rFonts w:ascii="Calibri" w:hAnsi="Calibri" w:cs="Helvetica"/>
          <w:color w:val="666666"/>
          <w:sz w:val="21"/>
          <w:szCs w:val="21"/>
          <w:lang w:val="ru-RU"/>
        </w:rPr>
      </w:pPr>
    </w:p>
    <w:p w:rsidR="00E21660" w:rsidRDefault="00E21660" w:rsidP="00E21660">
      <w:pPr>
        <w:pStyle w:val="Standard"/>
        <w:jc w:val="center"/>
        <w:rPr>
          <w:rFonts w:ascii="Helvetica" w:hAnsi="Helvetica" w:cs="Helvetica"/>
          <w:color w:val="666666"/>
          <w:sz w:val="21"/>
          <w:szCs w:val="21"/>
          <w:lang w:val="ru-RU"/>
        </w:rPr>
      </w:pPr>
    </w:p>
    <w:p w:rsidR="00DA1F50" w:rsidRDefault="00DA1F50" w:rsidP="00E21660">
      <w:pPr>
        <w:pStyle w:val="Standard"/>
        <w:jc w:val="center"/>
        <w:rPr>
          <w:rFonts w:ascii="Helvetica" w:hAnsi="Helvetica" w:cs="Helvetica"/>
          <w:color w:val="666666"/>
          <w:sz w:val="21"/>
          <w:szCs w:val="21"/>
          <w:lang w:val="ru-RU"/>
        </w:rPr>
      </w:pPr>
    </w:p>
    <w:p w:rsidR="00DA1F50" w:rsidRDefault="00DA1F50" w:rsidP="00E21660">
      <w:pPr>
        <w:pStyle w:val="Standard"/>
        <w:jc w:val="center"/>
        <w:rPr>
          <w:rFonts w:ascii="Helvetica" w:hAnsi="Helvetica" w:cs="Helvetica"/>
          <w:color w:val="666666"/>
          <w:sz w:val="21"/>
          <w:szCs w:val="21"/>
          <w:lang w:val="ru-RU"/>
        </w:rPr>
      </w:pPr>
    </w:p>
    <w:p w:rsidR="00DA1F50" w:rsidRDefault="00DA1F50" w:rsidP="00E21660">
      <w:pPr>
        <w:pStyle w:val="Standard"/>
        <w:jc w:val="center"/>
        <w:rPr>
          <w:rFonts w:ascii="Helvetica" w:hAnsi="Helvetica" w:cs="Helvetica"/>
          <w:color w:val="666666"/>
          <w:sz w:val="21"/>
          <w:szCs w:val="21"/>
          <w:lang w:val="ru-RU"/>
        </w:rPr>
      </w:pPr>
    </w:p>
    <w:tbl>
      <w:tblPr>
        <w:tblW w:w="3544" w:type="dxa"/>
        <w:tblInd w:w="6912" w:type="dxa"/>
        <w:tblCellMar>
          <w:left w:w="10" w:type="dxa"/>
          <w:right w:w="10" w:type="dxa"/>
        </w:tblCellMar>
        <w:tblLook w:val="04A0" w:firstRow="1" w:lastRow="0" w:firstColumn="1" w:lastColumn="0" w:noHBand="0" w:noVBand="1"/>
      </w:tblPr>
      <w:tblGrid>
        <w:gridCol w:w="3544"/>
      </w:tblGrid>
      <w:tr w:rsidR="00E21660" w:rsidRPr="00CA473D" w:rsidTr="007532A7">
        <w:tc>
          <w:tcPr>
            <w:tcW w:w="3544" w:type="dxa"/>
            <w:shd w:val="clear" w:color="auto" w:fill="auto"/>
            <w:tcMar>
              <w:top w:w="0" w:type="dxa"/>
              <w:left w:w="108" w:type="dxa"/>
              <w:bottom w:w="0" w:type="dxa"/>
              <w:right w:w="108" w:type="dxa"/>
            </w:tcMar>
          </w:tcPr>
          <w:p w:rsidR="00E21660" w:rsidRPr="00C16E4A" w:rsidRDefault="00E21660" w:rsidP="007532A7">
            <w:pPr>
              <w:pStyle w:val="Standard"/>
              <w:jc w:val="right"/>
              <w:rPr>
                <w:b/>
                <w:bCs/>
                <w:lang w:val="ru-RU"/>
              </w:rPr>
            </w:pPr>
          </w:p>
          <w:p w:rsidR="00E21660" w:rsidRPr="00CA473D" w:rsidRDefault="00E21660" w:rsidP="00C16E4A">
            <w:pPr>
              <w:pStyle w:val="Standard"/>
              <w:rPr>
                <w:b/>
                <w:bCs/>
                <w:lang w:val="ru-RU"/>
              </w:rPr>
            </w:pPr>
            <w:r w:rsidRPr="00CA473D">
              <w:rPr>
                <w:b/>
                <w:bCs/>
                <w:lang w:val="ru-RU"/>
              </w:rPr>
              <w:t>Приложение №3</w:t>
            </w:r>
          </w:p>
          <w:p w:rsidR="00E21660" w:rsidRPr="00CA473D" w:rsidRDefault="00E21660" w:rsidP="007532A7">
            <w:pPr>
              <w:pStyle w:val="Standard"/>
              <w:rPr>
                <w:lang w:val="ru-RU"/>
              </w:rPr>
            </w:pPr>
            <w:r w:rsidRPr="00CA473D">
              <w:rPr>
                <w:lang w:val="ru-RU"/>
              </w:rPr>
              <w:t>к Договору №  _______</w:t>
            </w:r>
          </w:p>
          <w:p w:rsidR="00E21660" w:rsidRPr="00CA473D" w:rsidRDefault="00E21660" w:rsidP="007532A7">
            <w:pPr>
              <w:pStyle w:val="Standard"/>
              <w:rPr>
                <w:lang w:val="ru-RU"/>
              </w:rPr>
            </w:pPr>
            <w:r w:rsidRPr="00CA473D">
              <w:rPr>
                <w:lang w:val="ru-RU"/>
              </w:rPr>
              <w:t>от «___»________201</w:t>
            </w:r>
            <w:r w:rsidR="00084B58">
              <w:rPr>
                <w:lang w:val="ru-RU"/>
              </w:rPr>
              <w:t>9</w:t>
            </w:r>
            <w:r w:rsidRPr="00CA473D">
              <w:rPr>
                <w:lang w:val="ru-RU"/>
              </w:rPr>
              <w:t>г.</w:t>
            </w:r>
          </w:p>
          <w:p w:rsidR="00E21660" w:rsidRPr="00CA473D" w:rsidRDefault="00E21660" w:rsidP="007532A7">
            <w:pPr>
              <w:pStyle w:val="Standard"/>
              <w:jc w:val="both"/>
              <w:rPr>
                <w:lang w:val="ru-RU"/>
              </w:rPr>
            </w:pPr>
          </w:p>
          <w:p w:rsidR="00E21660" w:rsidRPr="00CA473D" w:rsidRDefault="00E21660" w:rsidP="007532A7">
            <w:pPr>
              <w:pStyle w:val="Standard"/>
              <w:jc w:val="right"/>
              <w:rPr>
                <w:b/>
                <w:bCs/>
                <w:lang w:val="ru-RU"/>
              </w:rPr>
            </w:pPr>
          </w:p>
        </w:tc>
      </w:tr>
    </w:tbl>
    <w:p w:rsidR="00E21660" w:rsidRPr="007532A7" w:rsidRDefault="00E21660" w:rsidP="00E21660">
      <w:pPr>
        <w:pStyle w:val="Standard"/>
        <w:jc w:val="right"/>
        <w:rPr>
          <w:color w:val="000000"/>
          <w:lang w:val="ru-RU"/>
        </w:rPr>
      </w:pPr>
    </w:p>
    <w:p w:rsidR="00E21660" w:rsidRPr="007532A7" w:rsidRDefault="00E21660" w:rsidP="00E21660">
      <w:pPr>
        <w:pStyle w:val="Standard"/>
        <w:jc w:val="right"/>
        <w:rPr>
          <w:color w:val="000000"/>
          <w:lang w:val="ru-RU"/>
        </w:rPr>
      </w:pPr>
    </w:p>
    <w:p w:rsidR="00E21660" w:rsidRPr="00A3214E" w:rsidRDefault="00E21660" w:rsidP="00CA473D">
      <w:pPr>
        <w:pStyle w:val="ae"/>
        <w:jc w:val="center"/>
        <w:rPr>
          <w:rFonts w:ascii="Times New Roman" w:hAnsi="Times New Roman"/>
          <w:b/>
          <w:sz w:val="24"/>
          <w:szCs w:val="24"/>
        </w:rPr>
      </w:pPr>
      <w:r w:rsidRPr="00A3214E">
        <w:rPr>
          <w:rFonts w:ascii="Times New Roman" w:hAnsi="Times New Roman"/>
          <w:b/>
          <w:sz w:val="24"/>
          <w:szCs w:val="24"/>
        </w:rPr>
        <w:t>Прейскурант цен по техническому обслуживанию и ремонту транспортных средств, действующий при первичной невозможности доставки транспортного средства Заказчика на ремонтно-</w:t>
      </w:r>
      <w:r w:rsidR="00C16E4A" w:rsidRPr="00A3214E">
        <w:rPr>
          <w:rFonts w:ascii="Times New Roman" w:hAnsi="Times New Roman"/>
          <w:b/>
          <w:sz w:val="24"/>
          <w:szCs w:val="24"/>
        </w:rPr>
        <w:t>п</w:t>
      </w:r>
      <w:r w:rsidR="009925D2" w:rsidRPr="00A3214E">
        <w:rPr>
          <w:rFonts w:ascii="Times New Roman" w:hAnsi="Times New Roman"/>
          <w:b/>
          <w:sz w:val="24"/>
          <w:szCs w:val="24"/>
        </w:rPr>
        <w:t>роизводственную базу Подрядчика</w:t>
      </w:r>
    </w:p>
    <w:p w:rsidR="00E21660" w:rsidRDefault="00E21660" w:rsidP="00E21660">
      <w:pPr>
        <w:pStyle w:val="Standard"/>
        <w:jc w:val="center"/>
        <w:rPr>
          <w:lang w:val="ru-RU"/>
        </w:rPr>
      </w:pPr>
    </w:p>
    <w:p w:rsidR="00E21660" w:rsidRDefault="00E21660" w:rsidP="00E21660">
      <w:pPr>
        <w:pStyle w:val="Standard"/>
        <w:jc w:val="center"/>
        <w:rPr>
          <w:lang w:val="ru-RU"/>
        </w:rPr>
      </w:pPr>
    </w:p>
    <w:tbl>
      <w:tblPr>
        <w:tblW w:w="9532" w:type="dxa"/>
        <w:jc w:val="right"/>
        <w:tblLayout w:type="fixed"/>
        <w:tblCellMar>
          <w:left w:w="10" w:type="dxa"/>
          <w:right w:w="10" w:type="dxa"/>
        </w:tblCellMar>
        <w:tblLook w:val="04A0" w:firstRow="1" w:lastRow="0" w:firstColumn="1" w:lastColumn="0" w:noHBand="0" w:noVBand="1"/>
      </w:tblPr>
      <w:tblGrid>
        <w:gridCol w:w="705"/>
        <w:gridCol w:w="5760"/>
        <w:gridCol w:w="1933"/>
        <w:gridCol w:w="1134"/>
      </w:tblGrid>
      <w:tr w:rsidR="000F7A1C" w:rsidTr="000F7A1C">
        <w:trPr>
          <w:jc w:val="right"/>
        </w:trPr>
        <w:tc>
          <w:tcPr>
            <w:tcW w:w="70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F7A1C" w:rsidRDefault="000F7A1C" w:rsidP="007532A7">
            <w:pPr>
              <w:pStyle w:val="TableContents"/>
              <w:jc w:val="center"/>
              <w:rPr>
                <w:b/>
                <w:bCs/>
                <w:lang w:val="ru-RU"/>
              </w:rPr>
            </w:pPr>
            <w:r>
              <w:rPr>
                <w:b/>
                <w:bCs/>
                <w:lang w:val="ru-RU"/>
              </w:rPr>
              <w:t xml:space="preserve">№ </w:t>
            </w:r>
            <w:proofErr w:type="gramStart"/>
            <w:r>
              <w:rPr>
                <w:b/>
                <w:bCs/>
                <w:lang w:val="ru-RU"/>
              </w:rPr>
              <w:t>п</w:t>
            </w:r>
            <w:proofErr w:type="gramEnd"/>
            <w:r>
              <w:rPr>
                <w:b/>
                <w:bCs/>
                <w:lang w:val="ru-RU"/>
              </w:rPr>
              <w:t>/п</w:t>
            </w:r>
          </w:p>
        </w:tc>
        <w:tc>
          <w:tcPr>
            <w:tcW w:w="576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F7A1C" w:rsidRDefault="000F7A1C" w:rsidP="007532A7">
            <w:pPr>
              <w:pStyle w:val="TableContents"/>
              <w:jc w:val="center"/>
              <w:rPr>
                <w:b/>
                <w:bCs/>
                <w:lang w:val="ru-RU"/>
              </w:rPr>
            </w:pPr>
            <w:r>
              <w:rPr>
                <w:b/>
                <w:bCs/>
                <w:lang w:val="ru-RU"/>
              </w:rPr>
              <w:t>Наименование работ</w:t>
            </w:r>
          </w:p>
        </w:tc>
        <w:tc>
          <w:tcPr>
            <w:tcW w:w="1933"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F7A1C" w:rsidRPr="000F7A1C" w:rsidRDefault="000F7A1C" w:rsidP="007532A7">
            <w:pPr>
              <w:pStyle w:val="TableContents"/>
              <w:jc w:val="center"/>
              <w:rPr>
                <w:b/>
                <w:bCs/>
                <w:sz w:val="22"/>
                <w:szCs w:val="22"/>
                <w:lang w:val="ru-RU"/>
              </w:rPr>
            </w:pPr>
            <w:r w:rsidRPr="000F7A1C">
              <w:rPr>
                <w:b/>
                <w:bCs/>
                <w:sz w:val="22"/>
                <w:szCs w:val="22"/>
                <w:lang w:val="ru-RU"/>
              </w:rPr>
              <w:t>Стоимость</w:t>
            </w:r>
          </w:p>
          <w:p w:rsidR="000F7A1C" w:rsidRPr="000F7A1C" w:rsidRDefault="000F7A1C" w:rsidP="000F7A1C">
            <w:pPr>
              <w:pStyle w:val="TableContents"/>
              <w:jc w:val="center"/>
              <w:rPr>
                <w:b/>
                <w:bCs/>
                <w:sz w:val="22"/>
                <w:szCs w:val="22"/>
                <w:lang w:val="ru-RU"/>
              </w:rPr>
            </w:pPr>
            <w:r w:rsidRPr="000F7A1C">
              <w:rPr>
                <w:b/>
                <w:bCs/>
                <w:sz w:val="22"/>
                <w:szCs w:val="22"/>
                <w:lang w:val="ru-RU"/>
              </w:rPr>
              <w:t>норма/час</w:t>
            </w:r>
            <w:proofErr w:type="gramStart"/>
            <w:r w:rsidRPr="000F7A1C">
              <w:rPr>
                <w:b/>
                <w:bCs/>
                <w:sz w:val="22"/>
                <w:szCs w:val="22"/>
                <w:lang w:val="ru-RU"/>
              </w:rPr>
              <w:t>.</w:t>
            </w:r>
            <w:proofErr w:type="gramEnd"/>
            <w:r w:rsidRPr="000F7A1C">
              <w:rPr>
                <w:b/>
                <w:bCs/>
                <w:sz w:val="22"/>
                <w:szCs w:val="22"/>
                <w:lang w:val="ru-RU"/>
              </w:rPr>
              <w:t xml:space="preserve"> </w:t>
            </w:r>
            <w:proofErr w:type="gramStart"/>
            <w:r w:rsidRPr="000F7A1C">
              <w:rPr>
                <w:b/>
                <w:bCs/>
                <w:sz w:val="22"/>
                <w:szCs w:val="22"/>
                <w:lang w:val="ru-RU"/>
              </w:rPr>
              <w:t>р</w:t>
            </w:r>
            <w:proofErr w:type="gramEnd"/>
            <w:r w:rsidRPr="000F7A1C">
              <w:rPr>
                <w:b/>
                <w:bCs/>
                <w:sz w:val="22"/>
                <w:szCs w:val="22"/>
                <w:lang w:val="ru-RU"/>
              </w:rPr>
              <w:t>уб. без НДС</w:t>
            </w:r>
          </w:p>
        </w:tc>
        <w:tc>
          <w:tcPr>
            <w:tcW w:w="1134" w:type="dxa"/>
            <w:tcBorders>
              <w:top w:val="single" w:sz="4" w:space="0" w:color="auto"/>
              <w:bottom w:val="single" w:sz="4" w:space="0" w:color="auto"/>
              <w:right w:val="single" w:sz="4" w:space="0" w:color="auto"/>
            </w:tcBorders>
            <w:shd w:val="clear" w:color="auto" w:fill="auto"/>
          </w:tcPr>
          <w:p w:rsidR="000F7A1C" w:rsidRPr="000F7A1C" w:rsidRDefault="000F7A1C" w:rsidP="000F7A1C">
            <w:pPr>
              <w:widowControl/>
              <w:spacing w:line="240" w:lineRule="auto"/>
              <w:ind w:firstLine="0"/>
              <w:jc w:val="center"/>
              <w:rPr>
                <w:b/>
                <w:szCs w:val="22"/>
              </w:rPr>
            </w:pPr>
            <w:r w:rsidRPr="000F7A1C">
              <w:rPr>
                <w:b/>
                <w:szCs w:val="22"/>
              </w:rPr>
              <w:t>Стоимость</w:t>
            </w:r>
          </w:p>
          <w:p w:rsidR="000F7A1C" w:rsidRPr="000F7A1C" w:rsidRDefault="000F7A1C" w:rsidP="000F7A1C">
            <w:pPr>
              <w:widowControl/>
              <w:spacing w:line="240" w:lineRule="auto"/>
              <w:ind w:firstLine="0"/>
              <w:jc w:val="center"/>
              <w:rPr>
                <w:szCs w:val="22"/>
              </w:rPr>
            </w:pPr>
            <w:r w:rsidRPr="000F7A1C">
              <w:rPr>
                <w:b/>
                <w:szCs w:val="22"/>
              </w:rPr>
              <w:t>норма/час</w:t>
            </w:r>
            <w:proofErr w:type="gramStart"/>
            <w:r w:rsidRPr="000F7A1C">
              <w:rPr>
                <w:b/>
                <w:szCs w:val="22"/>
              </w:rPr>
              <w:t>.</w:t>
            </w:r>
            <w:proofErr w:type="gramEnd"/>
            <w:r w:rsidRPr="000F7A1C">
              <w:rPr>
                <w:b/>
                <w:szCs w:val="22"/>
              </w:rPr>
              <w:t xml:space="preserve"> </w:t>
            </w:r>
            <w:proofErr w:type="gramStart"/>
            <w:r w:rsidRPr="000F7A1C">
              <w:rPr>
                <w:b/>
                <w:szCs w:val="22"/>
              </w:rPr>
              <w:t>р</w:t>
            </w:r>
            <w:proofErr w:type="gramEnd"/>
            <w:r w:rsidRPr="000F7A1C">
              <w:rPr>
                <w:b/>
                <w:szCs w:val="22"/>
              </w:rPr>
              <w:t>уб. с НДС</w:t>
            </w:r>
          </w:p>
        </w:tc>
      </w:tr>
      <w:tr w:rsidR="000F7A1C" w:rsidTr="000F7A1C">
        <w:trPr>
          <w:jc w:val="right"/>
        </w:trPr>
        <w:tc>
          <w:tcPr>
            <w:tcW w:w="705" w:type="dxa"/>
            <w:tcBorders>
              <w:left w:val="single" w:sz="2" w:space="0" w:color="000000"/>
              <w:bottom w:val="single" w:sz="2" w:space="0" w:color="000000"/>
            </w:tcBorders>
            <w:shd w:val="clear" w:color="auto" w:fill="auto"/>
            <w:tcMar>
              <w:top w:w="55" w:type="dxa"/>
              <w:left w:w="55" w:type="dxa"/>
              <w:bottom w:w="55" w:type="dxa"/>
              <w:right w:w="55" w:type="dxa"/>
            </w:tcMar>
          </w:tcPr>
          <w:p w:rsidR="000F7A1C" w:rsidRDefault="000F7A1C" w:rsidP="007532A7">
            <w:pPr>
              <w:pStyle w:val="TableContents"/>
              <w:jc w:val="center"/>
              <w:rPr>
                <w:lang w:val="ru-RU"/>
              </w:rPr>
            </w:pPr>
            <w:r>
              <w:rPr>
                <w:lang w:val="ru-RU"/>
              </w:rPr>
              <w:t>1</w:t>
            </w:r>
          </w:p>
        </w:tc>
        <w:tc>
          <w:tcPr>
            <w:tcW w:w="5760" w:type="dxa"/>
            <w:tcBorders>
              <w:left w:val="single" w:sz="2" w:space="0" w:color="000000"/>
              <w:bottom w:val="single" w:sz="2" w:space="0" w:color="000000"/>
            </w:tcBorders>
            <w:shd w:val="clear" w:color="auto" w:fill="auto"/>
            <w:tcMar>
              <w:top w:w="55" w:type="dxa"/>
              <w:left w:w="55" w:type="dxa"/>
              <w:bottom w:w="55" w:type="dxa"/>
              <w:right w:w="55" w:type="dxa"/>
            </w:tcMar>
          </w:tcPr>
          <w:p w:rsidR="000F7A1C" w:rsidRDefault="000F7A1C" w:rsidP="007532A7">
            <w:pPr>
              <w:pStyle w:val="TableContents"/>
              <w:rPr>
                <w:lang w:val="ru-RU"/>
              </w:rPr>
            </w:pPr>
            <w:r>
              <w:rPr>
                <w:lang w:val="ru-RU"/>
              </w:rPr>
              <w:t>Слесарные работы*</w:t>
            </w:r>
          </w:p>
        </w:tc>
        <w:tc>
          <w:tcPr>
            <w:tcW w:w="193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F7A1C" w:rsidRDefault="000F7A1C" w:rsidP="007532A7">
            <w:pPr>
              <w:pStyle w:val="TableContents"/>
              <w:jc w:val="center"/>
            </w:pPr>
          </w:p>
        </w:tc>
        <w:tc>
          <w:tcPr>
            <w:tcW w:w="1134" w:type="dxa"/>
            <w:tcBorders>
              <w:top w:val="single" w:sz="4" w:space="0" w:color="auto"/>
              <w:bottom w:val="single" w:sz="4" w:space="0" w:color="auto"/>
              <w:right w:val="single" w:sz="4" w:space="0" w:color="auto"/>
            </w:tcBorders>
            <w:shd w:val="clear" w:color="auto" w:fill="auto"/>
          </w:tcPr>
          <w:p w:rsidR="000F7A1C" w:rsidRDefault="000F7A1C">
            <w:pPr>
              <w:widowControl/>
              <w:spacing w:line="240" w:lineRule="auto"/>
              <w:ind w:firstLine="0"/>
            </w:pPr>
          </w:p>
        </w:tc>
      </w:tr>
      <w:tr w:rsidR="000F7A1C" w:rsidTr="000F7A1C">
        <w:trPr>
          <w:jc w:val="right"/>
        </w:trPr>
        <w:tc>
          <w:tcPr>
            <w:tcW w:w="705" w:type="dxa"/>
            <w:tcBorders>
              <w:left w:val="single" w:sz="2" w:space="0" w:color="000000"/>
              <w:bottom w:val="single" w:sz="2" w:space="0" w:color="000000"/>
            </w:tcBorders>
            <w:shd w:val="clear" w:color="auto" w:fill="auto"/>
            <w:tcMar>
              <w:top w:w="55" w:type="dxa"/>
              <w:left w:w="55" w:type="dxa"/>
              <w:bottom w:w="55" w:type="dxa"/>
              <w:right w:w="55" w:type="dxa"/>
            </w:tcMar>
          </w:tcPr>
          <w:p w:rsidR="000F7A1C" w:rsidRDefault="000F7A1C" w:rsidP="007532A7">
            <w:pPr>
              <w:pStyle w:val="TableContents"/>
              <w:jc w:val="center"/>
              <w:rPr>
                <w:lang w:val="ru-RU"/>
              </w:rPr>
            </w:pPr>
            <w:r>
              <w:rPr>
                <w:lang w:val="ru-RU"/>
              </w:rPr>
              <w:t>2</w:t>
            </w:r>
          </w:p>
        </w:tc>
        <w:tc>
          <w:tcPr>
            <w:tcW w:w="5760" w:type="dxa"/>
            <w:tcBorders>
              <w:left w:val="single" w:sz="2" w:space="0" w:color="000000"/>
              <w:bottom w:val="single" w:sz="2" w:space="0" w:color="000000"/>
            </w:tcBorders>
            <w:shd w:val="clear" w:color="auto" w:fill="auto"/>
            <w:tcMar>
              <w:top w:w="55" w:type="dxa"/>
              <w:left w:w="55" w:type="dxa"/>
              <w:bottom w:w="55" w:type="dxa"/>
              <w:right w:w="55" w:type="dxa"/>
            </w:tcMar>
          </w:tcPr>
          <w:p w:rsidR="000F7A1C" w:rsidRDefault="000F7A1C" w:rsidP="007532A7">
            <w:pPr>
              <w:pStyle w:val="TableContents"/>
              <w:rPr>
                <w:lang w:val="ru-RU"/>
              </w:rPr>
            </w:pPr>
            <w:r>
              <w:rPr>
                <w:lang w:val="ru-RU"/>
              </w:rPr>
              <w:t>Контрольно-диагностические работы</w:t>
            </w:r>
          </w:p>
        </w:tc>
        <w:tc>
          <w:tcPr>
            <w:tcW w:w="193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F7A1C" w:rsidRDefault="000F7A1C" w:rsidP="007532A7">
            <w:pPr>
              <w:pStyle w:val="TableContents"/>
              <w:jc w:val="center"/>
            </w:pPr>
          </w:p>
        </w:tc>
        <w:tc>
          <w:tcPr>
            <w:tcW w:w="1134" w:type="dxa"/>
            <w:tcBorders>
              <w:top w:val="single" w:sz="4" w:space="0" w:color="auto"/>
              <w:bottom w:val="single" w:sz="4" w:space="0" w:color="auto"/>
              <w:right w:val="single" w:sz="4" w:space="0" w:color="auto"/>
            </w:tcBorders>
            <w:shd w:val="clear" w:color="auto" w:fill="auto"/>
          </w:tcPr>
          <w:p w:rsidR="000F7A1C" w:rsidRDefault="000F7A1C">
            <w:pPr>
              <w:widowControl/>
              <w:spacing w:line="240" w:lineRule="auto"/>
              <w:ind w:firstLine="0"/>
            </w:pPr>
          </w:p>
        </w:tc>
      </w:tr>
      <w:tr w:rsidR="000F7A1C" w:rsidTr="000F7A1C">
        <w:trPr>
          <w:jc w:val="right"/>
        </w:trPr>
        <w:tc>
          <w:tcPr>
            <w:tcW w:w="705" w:type="dxa"/>
            <w:tcBorders>
              <w:left w:val="single" w:sz="2" w:space="0" w:color="000000"/>
              <w:bottom w:val="single" w:sz="2" w:space="0" w:color="000000"/>
            </w:tcBorders>
            <w:shd w:val="clear" w:color="auto" w:fill="auto"/>
            <w:tcMar>
              <w:top w:w="55" w:type="dxa"/>
              <w:left w:w="55" w:type="dxa"/>
              <w:bottom w:w="55" w:type="dxa"/>
              <w:right w:w="55" w:type="dxa"/>
            </w:tcMar>
          </w:tcPr>
          <w:p w:rsidR="000F7A1C" w:rsidRDefault="000F7A1C" w:rsidP="007532A7">
            <w:pPr>
              <w:pStyle w:val="TableContents"/>
              <w:jc w:val="center"/>
              <w:rPr>
                <w:lang w:val="ru-RU"/>
              </w:rPr>
            </w:pPr>
            <w:r>
              <w:rPr>
                <w:lang w:val="ru-RU"/>
              </w:rPr>
              <w:t>3</w:t>
            </w:r>
          </w:p>
        </w:tc>
        <w:tc>
          <w:tcPr>
            <w:tcW w:w="5760" w:type="dxa"/>
            <w:tcBorders>
              <w:left w:val="single" w:sz="2" w:space="0" w:color="000000"/>
              <w:bottom w:val="single" w:sz="2" w:space="0" w:color="000000"/>
            </w:tcBorders>
            <w:shd w:val="clear" w:color="auto" w:fill="auto"/>
            <w:tcMar>
              <w:top w:w="55" w:type="dxa"/>
              <w:left w:w="55" w:type="dxa"/>
              <w:bottom w:w="55" w:type="dxa"/>
              <w:right w:w="55" w:type="dxa"/>
            </w:tcMar>
          </w:tcPr>
          <w:p w:rsidR="000F7A1C" w:rsidRDefault="000F7A1C" w:rsidP="007532A7">
            <w:pPr>
              <w:pStyle w:val="TableContents"/>
              <w:rPr>
                <w:lang w:val="ru-RU"/>
              </w:rPr>
            </w:pPr>
            <w:r>
              <w:rPr>
                <w:lang w:val="ru-RU"/>
              </w:rPr>
              <w:t>Электротехнические работы</w:t>
            </w:r>
          </w:p>
        </w:tc>
        <w:tc>
          <w:tcPr>
            <w:tcW w:w="193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F7A1C" w:rsidRDefault="000F7A1C" w:rsidP="007532A7">
            <w:pPr>
              <w:pStyle w:val="TableContents"/>
              <w:jc w:val="center"/>
            </w:pPr>
          </w:p>
        </w:tc>
        <w:tc>
          <w:tcPr>
            <w:tcW w:w="1134" w:type="dxa"/>
            <w:tcBorders>
              <w:top w:val="single" w:sz="4" w:space="0" w:color="auto"/>
              <w:bottom w:val="single" w:sz="4" w:space="0" w:color="auto"/>
              <w:right w:val="single" w:sz="4" w:space="0" w:color="auto"/>
            </w:tcBorders>
            <w:shd w:val="clear" w:color="auto" w:fill="auto"/>
          </w:tcPr>
          <w:p w:rsidR="000F7A1C" w:rsidRDefault="000F7A1C">
            <w:pPr>
              <w:widowControl/>
              <w:spacing w:line="240" w:lineRule="auto"/>
              <w:ind w:firstLine="0"/>
            </w:pPr>
          </w:p>
        </w:tc>
      </w:tr>
      <w:tr w:rsidR="000F7A1C" w:rsidTr="000F7A1C">
        <w:trPr>
          <w:jc w:val="right"/>
        </w:trPr>
        <w:tc>
          <w:tcPr>
            <w:tcW w:w="705" w:type="dxa"/>
            <w:tcBorders>
              <w:left w:val="single" w:sz="2" w:space="0" w:color="000000"/>
              <w:bottom w:val="single" w:sz="2" w:space="0" w:color="000000"/>
            </w:tcBorders>
            <w:shd w:val="clear" w:color="auto" w:fill="auto"/>
            <w:tcMar>
              <w:top w:w="55" w:type="dxa"/>
              <w:left w:w="55" w:type="dxa"/>
              <w:bottom w:w="55" w:type="dxa"/>
              <w:right w:w="55" w:type="dxa"/>
            </w:tcMar>
          </w:tcPr>
          <w:p w:rsidR="000F7A1C" w:rsidRDefault="000F7A1C" w:rsidP="007532A7">
            <w:pPr>
              <w:pStyle w:val="TableContents"/>
              <w:jc w:val="center"/>
              <w:rPr>
                <w:lang w:val="ru-RU"/>
              </w:rPr>
            </w:pPr>
            <w:r>
              <w:rPr>
                <w:lang w:val="ru-RU"/>
              </w:rPr>
              <w:t>4</w:t>
            </w:r>
          </w:p>
        </w:tc>
        <w:tc>
          <w:tcPr>
            <w:tcW w:w="5760" w:type="dxa"/>
            <w:tcBorders>
              <w:left w:val="single" w:sz="2" w:space="0" w:color="000000"/>
              <w:bottom w:val="single" w:sz="2" w:space="0" w:color="000000"/>
            </w:tcBorders>
            <w:shd w:val="clear" w:color="auto" w:fill="auto"/>
            <w:tcMar>
              <w:top w:w="55" w:type="dxa"/>
              <w:left w:w="55" w:type="dxa"/>
              <w:bottom w:w="55" w:type="dxa"/>
              <w:right w:w="55" w:type="dxa"/>
            </w:tcMar>
          </w:tcPr>
          <w:p w:rsidR="000F7A1C" w:rsidRDefault="000F7A1C" w:rsidP="007532A7">
            <w:pPr>
              <w:pStyle w:val="TableContents"/>
              <w:rPr>
                <w:lang w:val="ru-RU"/>
              </w:rPr>
            </w:pPr>
            <w:r>
              <w:rPr>
                <w:lang w:val="ru-RU"/>
              </w:rPr>
              <w:t>Шиномонтажные работы</w:t>
            </w:r>
          </w:p>
        </w:tc>
        <w:tc>
          <w:tcPr>
            <w:tcW w:w="193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F7A1C" w:rsidRDefault="000F7A1C" w:rsidP="007532A7">
            <w:pPr>
              <w:pStyle w:val="TableContents"/>
              <w:jc w:val="center"/>
            </w:pPr>
          </w:p>
        </w:tc>
        <w:tc>
          <w:tcPr>
            <w:tcW w:w="1134" w:type="dxa"/>
            <w:tcBorders>
              <w:top w:val="single" w:sz="4" w:space="0" w:color="auto"/>
              <w:bottom w:val="single" w:sz="4" w:space="0" w:color="auto"/>
              <w:right w:val="single" w:sz="4" w:space="0" w:color="auto"/>
            </w:tcBorders>
            <w:shd w:val="clear" w:color="auto" w:fill="auto"/>
          </w:tcPr>
          <w:p w:rsidR="000F7A1C" w:rsidRDefault="000F7A1C">
            <w:pPr>
              <w:widowControl/>
              <w:spacing w:line="240" w:lineRule="auto"/>
              <w:ind w:firstLine="0"/>
            </w:pPr>
          </w:p>
        </w:tc>
      </w:tr>
      <w:tr w:rsidR="000F7A1C" w:rsidTr="000F7A1C">
        <w:trPr>
          <w:jc w:val="right"/>
        </w:trPr>
        <w:tc>
          <w:tcPr>
            <w:tcW w:w="705" w:type="dxa"/>
            <w:tcBorders>
              <w:left w:val="single" w:sz="2" w:space="0" w:color="000000"/>
              <w:bottom w:val="single" w:sz="2" w:space="0" w:color="000000"/>
            </w:tcBorders>
            <w:shd w:val="clear" w:color="auto" w:fill="auto"/>
            <w:tcMar>
              <w:top w:w="55" w:type="dxa"/>
              <w:left w:w="55" w:type="dxa"/>
              <w:bottom w:w="55" w:type="dxa"/>
              <w:right w:w="55" w:type="dxa"/>
            </w:tcMar>
          </w:tcPr>
          <w:p w:rsidR="000F7A1C" w:rsidRDefault="000F7A1C" w:rsidP="007532A7">
            <w:pPr>
              <w:pStyle w:val="TableContents"/>
              <w:jc w:val="center"/>
              <w:rPr>
                <w:lang w:val="ru-RU"/>
              </w:rPr>
            </w:pPr>
            <w:r>
              <w:rPr>
                <w:lang w:val="ru-RU"/>
              </w:rPr>
              <w:t>5</w:t>
            </w:r>
          </w:p>
        </w:tc>
        <w:tc>
          <w:tcPr>
            <w:tcW w:w="5760" w:type="dxa"/>
            <w:tcBorders>
              <w:left w:val="single" w:sz="2" w:space="0" w:color="000000"/>
              <w:bottom w:val="single" w:sz="2" w:space="0" w:color="000000"/>
            </w:tcBorders>
            <w:shd w:val="clear" w:color="auto" w:fill="auto"/>
            <w:tcMar>
              <w:top w:w="55" w:type="dxa"/>
              <w:left w:w="55" w:type="dxa"/>
              <w:bottom w:w="55" w:type="dxa"/>
              <w:right w:w="55" w:type="dxa"/>
            </w:tcMar>
          </w:tcPr>
          <w:p w:rsidR="000F7A1C" w:rsidRDefault="000F7A1C" w:rsidP="007532A7">
            <w:pPr>
              <w:pStyle w:val="TableContents"/>
              <w:rPr>
                <w:lang w:val="ru-RU"/>
              </w:rPr>
            </w:pPr>
            <w:r>
              <w:rPr>
                <w:lang w:val="ru-RU"/>
              </w:rPr>
              <w:t xml:space="preserve">Работы эвакуатора </w:t>
            </w:r>
          </w:p>
        </w:tc>
        <w:tc>
          <w:tcPr>
            <w:tcW w:w="1933"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F7A1C" w:rsidRDefault="000F7A1C" w:rsidP="007532A7">
            <w:pPr>
              <w:pStyle w:val="TableContents"/>
              <w:jc w:val="center"/>
            </w:pPr>
          </w:p>
        </w:tc>
        <w:tc>
          <w:tcPr>
            <w:tcW w:w="1134" w:type="dxa"/>
            <w:tcBorders>
              <w:top w:val="single" w:sz="4" w:space="0" w:color="auto"/>
              <w:bottom w:val="single" w:sz="4" w:space="0" w:color="auto"/>
              <w:right w:val="single" w:sz="4" w:space="0" w:color="auto"/>
            </w:tcBorders>
            <w:shd w:val="clear" w:color="auto" w:fill="auto"/>
          </w:tcPr>
          <w:p w:rsidR="000F7A1C" w:rsidRDefault="000F7A1C">
            <w:pPr>
              <w:widowControl/>
              <w:spacing w:line="240" w:lineRule="auto"/>
              <w:ind w:firstLine="0"/>
            </w:pPr>
          </w:p>
        </w:tc>
      </w:tr>
    </w:tbl>
    <w:p w:rsidR="00E21660" w:rsidRDefault="00E21660" w:rsidP="00E21660">
      <w:pPr>
        <w:pStyle w:val="Standard"/>
        <w:jc w:val="center"/>
        <w:rPr>
          <w:rFonts w:ascii="Helvetica" w:hAnsi="Helvetica" w:cs="Helvetica"/>
          <w:color w:val="666666"/>
          <w:sz w:val="21"/>
          <w:szCs w:val="21"/>
          <w:lang w:val="ru-RU"/>
        </w:rPr>
      </w:pPr>
    </w:p>
    <w:p w:rsidR="00E21660" w:rsidRDefault="00E21660" w:rsidP="00E21660">
      <w:pPr>
        <w:pStyle w:val="Standard"/>
        <w:ind w:left="284"/>
      </w:pPr>
      <w:r>
        <w:rPr>
          <w:rFonts w:cs="Times New Roman"/>
          <w:b/>
          <w:lang w:val="ru-RU"/>
        </w:rPr>
        <w:t>Примечание:</w:t>
      </w:r>
      <w:r>
        <w:rPr>
          <w:rFonts w:cs="Times New Roman"/>
          <w:lang w:val="ru-RU"/>
        </w:rPr>
        <w:t xml:space="preserve"> * - включает разборочные, сборочные, регулировочные, арматурные и т.п. работы</w:t>
      </w:r>
    </w:p>
    <w:p w:rsidR="00E21660" w:rsidRDefault="00E21660" w:rsidP="00E21660">
      <w:pPr>
        <w:pStyle w:val="Standard"/>
        <w:ind w:left="284"/>
        <w:rPr>
          <w:rFonts w:cs="Times New Roman"/>
          <w:lang w:val="ru-RU"/>
        </w:rPr>
      </w:pPr>
    </w:p>
    <w:tbl>
      <w:tblPr>
        <w:tblW w:w="9545" w:type="dxa"/>
        <w:jc w:val="right"/>
        <w:tblInd w:w="972" w:type="dxa"/>
        <w:tblLayout w:type="fixed"/>
        <w:tblCellMar>
          <w:left w:w="10" w:type="dxa"/>
          <w:right w:w="10" w:type="dxa"/>
        </w:tblCellMar>
        <w:tblLook w:val="04A0" w:firstRow="1" w:lastRow="0" w:firstColumn="1" w:lastColumn="0" w:noHBand="0" w:noVBand="1"/>
      </w:tblPr>
      <w:tblGrid>
        <w:gridCol w:w="709"/>
        <w:gridCol w:w="5812"/>
        <w:gridCol w:w="1843"/>
        <w:gridCol w:w="1181"/>
      </w:tblGrid>
      <w:tr w:rsidR="000F7A1C" w:rsidTr="000F7A1C">
        <w:trPr>
          <w:jc w:val="right"/>
        </w:trPr>
        <w:tc>
          <w:tcPr>
            <w:tcW w:w="70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F7A1C" w:rsidRDefault="000F7A1C" w:rsidP="007532A7">
            <w:pPr>
              <w:pStyle w:val="TableContents"/>
              <w:jc w:val="center"/>
              <w:rPr>
                <w:b/>
                <w:bCs/>
                <w:lang w:val="ru-RU"/>
              </w:rPr>
            </w:pPr>
            <w:r>
              <w:rPr>
                <w:b/>
                <w:bCs/>
                <w:lang w:val="ru-RU"/>
              </w:rPr>
              <w:t xml:space="preserve">№ </w:t>
            </w:r>
            <w:proofErr w:type="gramStart"/>
            <w:r>
              <w:rPr>
                <w:b/>
                <w:bCs/>
                <w:lang w:val="ru-RU"/>
              </w:rPr>
              <w:t>п</w:t>
            </w:r>
            <w:proofErr w:type="gramEnd"/>
            <w:r>
              <w:rPr>
                <w:b/>
                <w:bCs/>
                <w:lang w:val="ru-RU"/>
              </w:rPr>
              <w:t>/п</w:t>
            </w:r>
          </w:p>
        </w:tc>
        <w:tc>
          <w:tcPr>
            <w:tcW w:w="5812"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0F7A1C" w:rsidRDefault="000F7A1C" w:rsidP="007532A7">
            <w:pPr>
              <w:pStyle w:val="TableContents"/>
              <w:jc w:val="center"/>
              <w:rPr>
                <w:b/>
                <w:bCs/>
                <w:lang w:val="ru-RU"/>
              </w:rPr>
            </w:pPr>
            <w:r>
              <w:rPr>
                <w:b/>
                <w:bCs/>
                <w:lang w:val="ru-RU"/>
              </w:rPr>
              <w:t>Наименование работ</w:t>
            </w:r>
          </w:p>
        </w:tc>
        <w:tc>
          <w:tcPr>
            <w:tcW w:w="1843"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0F7A1C" w:rsidRPr="000F7A1C" w:rsidRDefault="000F7A1C" w:rsidP="007532A7">
            <w:pPr>
              <w:pStyle w:val="TableContents"/>
              <w:jc w:val="center"/>
              <w:rPr>
                <w:b/>
                <w:bCs/>
                <w:sz w:val="22"/>
                <w:szCs w:val="22"/>
                <w:lang w:val="ru-RU"/>
              </w:rPr>
            </w:pPr>
            <w:r w:rsidRPr="000F7A1C">
              <w:rPr>
                <w:b/>
                <w:bCs/>
                <w:sz w:val="22"/>
                <w:szCs w:val="22"/>
                <w:lang w:val="ru-RU"/>
              </w:rPr>
              <w:t>Стоимость</w:t>
            </w:r>
          </w:p>
          <w:p w:rsidR="000F7A1C" w:rsidRPr="000F7A1C" w:rsidRDefault="000F7A1C" w:rsidP="000F7A1C">
            <w:pPr>
              <w:pStyle w:val="TableContents"/>
              <w:jc w:val="center"/>
              <w:rPr>
                <w:b/>
                <w:bCs/>
                <w:sz w:val="22"/>
                <w:szCs w:val="22"/>
                <w:lang w:val="ru-RU"/>
              </w:rPr>
            </w:pPr>
            <w:r w:rsidRPr="000F7A1C">
              <w:rPr>
                <w:b/>
                <w:bCs/>
                <w:sz w:val="22"/>
                <w:szCs w:val="22"/>
                <w:lang w:val="ru-RU"/>
              </w:rPr>
              <w:t>час</w:t>
            </w:r>
            <w:proofErr w:type="gramStart"/>
            <w:r w:rsidRPr="000F7A1C">
              <w:rPr>
                <w:b/>
                <w:bCs/>
                <w:sz w:val="22"/>
                <w:szCs w:val="22"/>
                <w:lang w:val="ru-RU"/>
              </w:rPr>
              <w:t>.</w:t>
            </w:r>
            <w:proofErr w:type="gramEnd"/>
            <w:r w:rsidRPr="000F7A1C">
              <w:rPr>
                <w:b/>
                <w:bCs/>
                <w:sz w:val="22"/>
                <w:szCs w:val="22"/>
                <w:lang w:val="ru-RU"/>
              </w:rPr>
              <w:t xml:space="preserve"> </w:t>
            </w:r>
            <w:proofErr w:type="gramStart"/>
            <w:r w:rsidRPr="000F7A1C">
              <w:rPr>
                <w:b/>
                <w:bCs/>
                <w:sz w:val="22"/>
                <w:szCs w:val="22"/>
                <w:lang w:val="ru-RU"/>
              </w:rPr>
              <w:t>р</w:t>
            </w:r>
            <w:proofErr w:type="gramEnd"/>
            <w:r w:rsidRPr="000F7A1C">
              <w:rPr>
                <w:b/>
                <w:bCs/>
                <w:sz w:val="22"/>
                <w:szCs w:val="22"/>
                <w:lang w:val="ru-RU"/>
              </w:rPr>
              <w:t xml:space="preserve">уб. </w:t>
            </w:r>
            <w:r>
              <w:rPr>
                <w:b/>
                <w:bCs/>
                <w:sz w:val="22"/>
                <w:szCs w:val="22"/>
                <w:lang w:val="ru-RU"/>
              </w:rPr>
              <w:t>без</w:t>
            </w:r>
            <w:r w:rsidRPr="000F7A1C">
              <w:rPr>
                <w:b/>
                <w:bCs/>
                <w:sz w:val="22"/>
                <w:szCs w:val="22"/>
                <w:lang w:val="ru-RU"/>
              </w:rPr>
              <w:t xml:space="preserve"> НДС</w:t>
            </w:r>
          </w:p>
        </w:tc>
        <w:tc>
          <w:tcPr>
            <w:tcW w:w="1181" w:type="dxa"/>
            <w:tcBorders>
              <w:top w:val="single" w:sz="4" w:space="0" w:color="auto"/>
              <w:bottom w:val="single" w:sz="4" w:space="0" w:color="auto"/>
              <w:right w:val="single" w:sz="4" w:space="0" w:color="auto"/>
            </w:tcBorders>
            <w:shd w:val="clear" w:color="auto" w:fill="auto"/>
          </w:tcPr>
          <w:p w:rsidR="000F7A1C" w:rsidRPr="000F7A1C" w:rsidRDefault="000F7A1C" w:rsidP="000F7A1C">
            <w:pPr>
              <w:widowControl/>
              <w:spacing w:line="240" w:lineRule="auto"/>
              <w:ind w:firstLine="0"/>
              <w:jc w:val="center"/>
              <w:rPr>
                <w:b/>
                <w:szCs w:val="22"/>
              </w:rPr>
            </w:pPr>
            <w:r w:rsidRPr="000F7A1C">
              <w:rPr>
                <w:b/>
                <w:szCs w:val="22"/>
              </w:rPr>
              <w:t>Стоимость</w:t>
            </w:r>
          </w:p>
          <w:p w:rsidR="000F7A1C" w:rsidRPr="000F7A1C" w:rsidRDefault="000F7A1C" w:rsidP="000F7A1C">
            <w:pPr>
              <w:widowControl/>
              <w:spacing w:line="240" w:lineRule="auto"/>
              <w:ind w:firstLine="0"/>
              <w:jc w:val="center"/>
              <w:rPr>
                <w:szCs w:val="22"/>
              </w:rPr>
            </w:pPr>
            <w:r w:rsidRPr="000F7A1C">
              <w:rPr>
                <w:b/>
                <w:szCs w:val="22"/>
              </w:rPr>
              <w:t>час</w:t>
            </w:r>
            <w:proofErr w:type="gramStart"/>
            <w:r w:rsidRPr="000F7A1C">
              <w:rPr>
                <w:b/>
                <w:szCs w:val="22"/>
              </w:rPr>
              <w:t>.</w:t>
            </w:r>
            <w:proofErr w:type="gramEnd"/>
            <w:r w:rsidRPr="000F7A1C">
              <w:rPr>
                <w:b/>
                <w:szCs w:val="22"/>
              </w:rPr>
              <w:t xml:space="preserve"> </w:t>
            </w:r>
            <w:proofErr w:type="gramStart"/>
            <w:r w:rsidRPr="000F7A1C">
              <w:rPr>
                <w:b/>
                <w:szCs w:val="22"/>
              </w:rPr>
              <w:t>р</w:t>
            </w:r>
            <w:proofErr w:type="gramEnd"/>
            <w:r w:rsidRPr="000F7A1C">
              <w:rPr>
                <w:b/>
                <w:szCs w:val="22"/>
              </w:rPr>
              <w:t>уб. с НДС</w:t>
            </w:r>
          </w:p>
        </w:tc>
      </w:tr>
      <w:tr w:rsidR="000F7A1C" w:rsidTr="000F7A1C">
        <w:trPr>
          <w:trHeight w:val="97"/>
          <w:jc w:val="right"/>
        </w:trPr>
        <w:tc>
          <w:tcPr>
            <w:tcW w:w="709" w:type="dxa"/>
            <w:tcBorders>
              <w:left w:val="single" w:sz="2" w:space="0" w:color="000000"/>
              <w:bottom w:val="single" w:sz="4" w:space="0" w:color="auto"/>
            </w:tcBorders>
            <w:shd w:val="clear" w:color="auto" w:fill="auto"/>
            <w:tcMar>
              <w:top w:w="55" w:type="dxa"/>
              <w:left w:w="55" w:type="dxa"/>
              <w:bottom w:w="55" w:type="dxa"/>
              <w:right w:w="55" w:type="dxa"/>
            </w:tcMar>
          </w:tcPr>
          <w:p w:rsidR="000F7A1C" w:rsidRDefault="000F7A1C" w:rsidP="000F7A1C">
            <w:pPr>
              <w:pStyle w:val="TableContents"/>
              <w:jc w:val="center"/>
              <w:rPr>
                <w:lang w:val="ru-RU"/>
              </w:rPr>
            </w:pPr>
            <w:r>
              <w:rPr>
                <w:lang w:val="ru-RU"/>
              </w:rPr>
              <w:t>1</w:t>
            </w:r>
          </w:p>
        </w:tc>
        <w:tc>
          <w:tcPr>
            <w:tcW w:w="5812" w:type="dxa"/>
            <w:tcBorders>
              <w:left w:val="single" w:sz="2" w:space="0" w:color="000000"/>
              <w:bottom w:val="single" w:sz="4" w:space="0" w:color="auto"/>
            </w:tcBorders>
            <w:shd w:val="clear" w:color="auto" w:fill="auto"/>
            <w:tcMar>
              <w:top w:w="55" w:type="dxa"/>
              <w:left w:w="55" w:type="dxa"/>
              <w:bottom w:w="55" w:type="dxa"/>
              <w:right w:w="55" w:type="dxa"/>
            </w:tcMar>
          </w:tcPr>
          <w:p w:rsidR="000F7A1C" w:rsidRDefault="000F7A1C" w:rsidP="007532A7">
            <w:pPr>
              <w:pStyle w:val="TableContents"/>
              <w:rPr>
                <w:lang w:val="ru-RU"/>
              </w:rPr>
            </w:pPr>
            <w:r>
              <w:rPr>
                <w:lang w:val="ru-RU"/>
              </w:rPr>
              <w:t>Работы эвакуатора в черте города</w:t>
            </w:r>
          </w:p>
        </w:tc>
        <w:tc>
          <w:tcPr>
            <w:tcW w:w="1843" w:type="dxa"/>
            <w:tcBorders>
              <w:left w:val="single" w:sz="2" w:space="0" w:color="000000"/>
              <w:bottom w:val="single" w:sz="4" w:space="0" w:color="auto"/>
              <w:right w:val="single" w:sz="2" w:space="0" w:color="000000"/>
            </w:tcBorders>
            <w:shd w:val="clear" w:color="auto" w:fill="auto"/>
            <w:tcMar>
              <w:top w:w="55" w:type="dxa"/>
              <w:left w:w="55" w:type="dxa"/>
              <w:bottom w:w="55" w:type="dxa"/>
              <w:right w:w="55" w:type="dxa"/>
            </w:tcMar>
          </w:tcPr>
          <w:p w:rsidR="000F7A1C" w:rsidRDefault="000F7A1C" w:rsidP="007532A7">
            <w:pPr>
              <w:pStyle w:val="TableContents"/>
              <w:jc w:val="center"/>
            </w:pPr>
          </w:p>
        </w:tc>
        <w:tc>
          <w:tcPr>
            <w:tcW w:w="1181" w:type="dxa"/>
            <w:tcBorders>
              <w:top w:val="single" w:sz="4" w:space="0" w:color="auto"/>
              <w:bottom w:val="single" w:sz="4" w:space="0" w:color="auto"/>
              <w:right w:val="single" w:sz="4" w:space="0" w:color="auto"/>
            </w:tcBorders>
            <w:shd w:val="clear" w:color="auto" w:fill="auto"/>
          </w:tcPr>
          <w:p w:rsidR="000F7A1C" w:rsidRDefault="000F7A1C">
            <w:pPr>
              <w:widowControl/>
              <w:spacing w:line="240" w:lineRule="auto"/>
              <w:ind w:firstLine="0"/>
            </w:pPr>
          </w:p>
        </w:tc>
      </w:tr>
      <w:tr w:rsidR="000F7A1C" w:rsidTr="000F7A1C">
        <w:trPr>
          <w:trHeight w:val="400"/>
          <w:jc w:val="right"/>
        </w:trPr>
        <w:tc>
          <w:tcPr>
            <w:tcW w:w="70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rsidR="000F7A1C" w:rsidRDefault="000F7A1C" w:rsidP="000F7A1C">
            <w:pPr>
              <w:pStyle w:val="TableContents"/>
              <w:jc w:val="center"/>
              <w:rPr>
                <w:lang w:val="ru-RU"/>
              </w:rPr>
            </w:pPr>
            <w:r>
              <w:rPr>
                <w:lang w:val="ru-RU"/>
              </w:rPr>
              <w:t>2</w:t>
            </w:r>
          </w:p>
        </w:tc>
        <w:tc>
          <w:tcPr>
            <w:tcW w:w="5812"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rsidR="000F7A1C" w:rsidRDefault="000F7A1C" w:rsidP="007532A7">
            <w:pPr>
              <w:pStyle w:val="TableContents"/>
              <w:rPr>
                <w:lang w:val="ru-RU"/>
              </w:rPr>
            </w:pPr>
            <w:r>
              <w:rPr>
                <w:lang w:val="ru-RU"/>
              </w:rPr>
              <w:t>Работы эвакуатора за пределами города до 50 км</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rsidR="000F7A1C" w:rsidRDefault="000F7A1C" w:rsidP="007532A7">
            <w:pPr>
              <w:pStyle w:val="TableContents"/>
              <w:jc w:val="center"/>
            </w:pPr>
          </w:p>
        </w:tc>
        <w:tc>
          <w:tcPr>
            <w:tcW w:w="1181" w:type="dxa"/>
            <w:tcBorders>
              <w:top w:val="single" w:sz="4" w:space="0" w:color="auto"/>
              <w:bottom w:val="single" w:sz="4" w:space="0" w:color="auto"/>
              <w:right w:val="single" w:sz="4" w:space="0" w:color="auto"/>
            </w:tcBorders>
            <w:shd w:val="clear" w:color="auto" w:fill="auto"/>
          </w:tcPr>
          <w:p w:rsidR="000F7A1C" w:rsidRDefault="000F7A1C">
            <w:pPr>
              <w:widowControl/>
              <w:spacing w:line="240" w:lineRule="auto"/>
              <w:ind w:firstLine="0"/>
            </w:pPr>
          </w:p>
        </w:tc>
      </w:tr>
      <w:tr w:rsidR="000F7A1C" w:rsidTr="000F7A1C">
        <w:trPr>
          <w:trHeight w:val="308"/>
          <w:jc w:val="right"/>
        </w:trPr>
        <w:tc>
          <w:tcPr>
            <w:tcW w:w="709"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rsidR="000F7A1C" w:rsidRDefault="000F7A1C" w:rsidP="000F7A1C">
            <w:pPr>
              <w:pStyle w:val="TableContents"/>
              <w:jc w:val="center"/>
              <w:rPr>
                <w:lang w:val="ru-RU"/>
              </w:rPr>
            </w:pPr>
            <w:r>
              <w:rPr>
                <w:lang w:val="ru-RU"/>
              </w:rPr>
              <w:t>3</w:t>
            </w:r>
          </w:p>
        </w:tc>
        <w:tc>
          <w:tcPr>
            <w:tcW w:w="5812"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rsidR="000F7A1C" w:rsidRDefault="000F7A1C" w:rsidP="007532A7">
            <w:pPr>
              <w:pStyle w:val="TableContents"/>
              <w:rPr>
                <w:lang w:val="ru-RU"/>
              </w:rPr>
            </w:pPr>
            <w:r>
              <w:rPr>
                <w:lang w:val="ru-RU"/>
              </w:rPr>
              <w:t>Работы эвакуатора за пределами города свыше 50 км</w:t>
            </w:r>
          </w:p>
        </w:tc>
        <w:tc>
          <w:tcPr>
            <w:tcW w:w="1843" w:type="dxa"/>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tcPr>
          <w:p w:rsidR="000F7A1C" w:rsidRDefault="000F7A1C" w:rsidP="007532A7">
            <w:pPr>
              <w:pStyle w:val="TableContents"/>
              <w:jc w:val="center"/>
            </w:pPr>
          </w:p>
        </w:tc>
        <w:tc>
          <w:tcPr>
            <w:tcW w:w="1181" w:type="dxa"/>
            <w:tcBorders>
              <w:top w:val="single" w:sz="4" w:space="0" w:color="auto"/>
              <w:bottom w:val="single" w:sz="4" w:space="0" w:color="auto"/>
              <w:right w:val="single" w:sz="4" w:space="0" w:color="auto"/>
            </w:tcBorders>
            <w:shd w:val="clear" w:color="auto" w:fill="auto"/>
          </w:tcPr>
          <w:p w:rsidR="000F7A1C" w:rsidRDefault="000F7A1C">
            <w:pPr>
              <w:widowControl/>
              <w:spacing w:line="240" w:lineRule="auto"/>
              <w:ind w:firstLine="0"/>
            </w:pPr>
          </w:p>
        </w:tc>
      </w:tr>
    </w:tbl>
    <w:p w:rsidR="00E21660" w:rsidRPr="00E21660" w:rsidRDefault="00E21660" w:rsidP="00E21660">
      <w:pPr>
        <w:pStyle w:val="Standard"/>
        <w:jc w:val="center"/>
        <w:rPr>
          <w:rFonts w:ascii="Calibri" w:hAnsi="Calibri" w:cs="Helvetica"/>
          <w:color w:val="666666"/>
          <w:sz w:val="21"/>
          <w:szCs w:val="21"/>
          <w:lang w:val="ru-RU"/>
        </w:rPr>
      </w:pPr>
    </w:p>
    <w:p w:rsidR="00E21660" w:rsidRPr="005C2BD0" w:rsidRDefault="00E21660" w:rsidP="00E21660">
      <w:pPr>
        <w:pStyle w:val="Standard"/>
        <w:ind w:left="284"/>
        <w:rPr>
          <w:lang w:val="ru-RU"/>
        </w:rPr>
      </w:pPr>
    </w:p>
    <w:p w:rsidR="00E21660" w:rsidRPr="005C2BD0" w:rsidRDefault="00E21660" w:rsidP="00E21660">
      <w:pPr>
        <w:pStyle w:val="Standard"/>
        <w:jc w:val="center"/>
        <w:rPr>
          <w:rFonts w:ascii="Helvetica" w:hAnsi="Helvetica" w:cs="Helvetica"/>
          <w:color w:val="666666"/>
          <w:sz w:val="21"/>
          <w:szCs w:val="21"/>
        </w:rPr>
      </w:pPr>
    </w:p>
    <w:tbl>
      <w:tblPr>
        <w:tblW w:w="9571" w:type="dxa"/>
        <w:tblInd w:w="360" w:type="dxa"/>
        <w:tblCellMar>
          <w:left w:w="10" w:type="dxa"/>
          <w:right w:w="10" w:type="dxa"/>
        </w:tblCellMar>
        <w:tblLook w:val="04A0" w:firstRow="1" w:lastRow="0" w:firstColumn="1" w:lastColumn="0" w:noHBand="0" w:noVBand="1"/>
      </w:tblPr>
      <w:tblGrid>
        <w:gridCol w:w="4785"/>
        <w:gridCol w:w="4786"/>
      </w:tblGrid>
      <w:tr w:rsidR="00E21660" w:rsidTr="007532A7">
        <w:tc>
          <w:tcPr>
            <w:tcW w:w="4785" w:type="dxa"/>
            <w:shd w:val="clear" w:color="auto" w:fill="auto"/>
            <w:tcMar>
              <w:top w:w="0" w:type="dxa"/>
              <w:left w:w="108" w:type="dxa"/>
              <w:bottom w:w="0" w:type="dxa"/>
              <w:right w:w="108" w:type="dxa"/>
            </w:tcMar>
          </w:tcPr>
          <w:p w:rsidR="00E21660" w:rsidRDefault="00E21660" w:rsidP="004C7B89">
            <w:pPr>
              <w:ind w:firstLine="0"/>
              <w:rPr>
                <w:b/>
              </w:rPr>
            </w:pPr>
            <w:r>
              <w:rPr>
                <w:b/>
              </w:rPr>
              <w:t>ЗАКАЗЧИК:</w:t>
            </w:r>
          </w:p>
          <w:p w:rsidR="00E21660" w:rsidRDefault="00E21660" w:rsidP="007532A7">
            <w:pPr>
              <w:pStyle w:val="Standard"/>
              <w:snapToGrid w:val="0"/>
              <w:ind w:left="68" w:right="57"/>
              <w:rPr>
                <w:rFonts w:cs="Times New Roman"/>
                <w:b/>
              </w:rPr>
            </w:pPr>
            <w:proofErr w:type="spellStart"/>
            <w:r>
              <w:rPr>
                <w:rFonts w:cs="Times New Roman"/>
                <w:b/>
              </w:rPr>
              <w:t>Генеральный</w:t>
            </w:r>
            <w:proofErr w:type="spellEnd"/>
            <w:r>
              <w:rPr>
                <w:rFonts w:cs="Times New Roman"/>
                <w:b/>
              </w:rPr>
              <w:t xml:space="preserve"> </w:t>
            </w:r>
            <w:proofErr w:type="spellStart"/>
            <w:r>
              <w:rPr>
                <w:rFonts w:cs="Times New Roman"/>
                <w:b/>
              </w:rPr>
              <w:t>директор</w:t>
            </w:r>
            <w:proofErr w:type="spellEnd"/>
          </w:p>
          <w:p w:rsidR="00E21660" w:rsidRDefault="00084B58" w:rsidP="007532A7">
            <w:pPr>
              <w:pStyle w:val="Standard"/>
              <w:ind w:left="68" w:right="57"/>
              <w:rPr>
                <w:rFonts w:cs="Times New Roman"/>
                <w:b/>
              </w:rPr>
            </w:pPr>
            <w:r>
              <w:rPr>
                <w:rFonts w:cs="Times New Roman"/>
                <w:b/>
                <w:lang w:val="ru-RU"/>
              </w:rPr>
              <w:t>П</w:t>
            </w:r>
            <w:r w:rsidR="00E21660">
              <w:rPr>
                <w:rFonts w:cs="Times New Roman"/>
                <w:b/>
              </w:rPr>
              <w:t>АО «</w:t>
            </w:r>
            <w:proofErr w:type="spellStart"/>
            <w:r w:rsidR="00E21660">
              <w:rPr>
                <w:rFonts w:cs="Times New Roman"/>
                <w:b/>
              </w:rPr>
              <w:t>Славнефть</w:t>
            </w:r>
            <w:proofErr w:type="spellEnd"/>
            <w:r w:rsidR="00E21660">
              <w:rPr>
                <w:rFonts w:cs="Times New Roman"/>
                <w:b/>
              </w:rPr>
              <w:t>-ЯНОС»</w:t>
            </w:r>
          </w:p>
          <w:p w:rsidR="009925D2" w:rsidRDefault="009925D2" w:rsidP="009925D2">
            <w:pPr>
              <w:ind w:firstLine="0"/>
              <w:rPr>
                <w:rFonts w:eastAsia="Andale Sans UI"/>
                <w:b/>
                <w:snapToGrid/>
                <w:kern w:val="3"/>
                <w:sz w:val="24"/>
                <w:szCs w:val="24"/>
                <w:lang w:val="de-DE" w:eastAsia="ja-JP" w:bidi="fa-IR"/>
              </w:rPr>
            </w:pPr>
          </w:p>
          <w:p w:rsidR="009925D2" w:rsidRDefault="009925D2" w:rsidP="009925D2">
            <w:pPr>
              <w:ind w:firstLine="0"/>
              <w:rPr>
                <w:rFonts w:eastAsia="Andale Sans UI"/>
                <w:b/>
                <w:snapToGrid/>
                <w:kern w:val="3"/>
                <w:sz w:val="24"/>
                <w:szCs w:val="24"/>
                <w:lang w:val="de-DE" w:eastAsia="ja-JP" w:bidi="fa-IR"/>
              </w:rPr>
            </w:pPr>
          </w:p>
          <w:p w:rsidR="00E21660" w:rsidRDefault="00E21660" w:rsidP="009925D2">
            <w:pPr>
              <w:ind w:firstLine="0"/>
            </w:pPr>
            <w:r>
              <w:rPr>
                <w:b/>
              </w:rPr>
              <w:t>___________________ Н.В. Карпов</w:t>
            </w:r>
          </w:p>
          <w:p w:rsidR="00E21660" w:rsidRDefault="00E21660" w:rsidP="007532A7">
            <w:pPr>
              <w:ind w:left="68"/>
            </w:pPr>
          </w:p>
          <w:p w:rsidR="00E21660" w:rsidRDefault="00E21660" w:rsidP="007532A7">
            <w:pPr>
              <w:pStyle w:val="af"/>
              <w:ind w:left="68"/>
            </w:pPr>
            <w:r>
              <w:rPr>
                <w:rFonts w:ascii="Times New Roman" w:hAnsi="Times New Roman"/>
                <w:sz w:val="24"/>
                <w:szCs w:val="24"/>
              </w:rPr>
              <w:t>М.П.</w:t>
            </w:r>
          </w:p>
        </w:tc>
        <w:tc>
          <w:tcPr>
            <w:tcW w:w="4786" w:type="dxa"/>
            <w:shd w:val="clear" w:color="auto" w:fill="auto"/>
            <w:tcMar>
              <w:top w:w="0" w:type="dxa"/>
              <w:left w:w="108" w:type="dxa"/>
              <w:bottom w:w="0" w:type="dxa"/>
              <w:right w:w="108" w:type="dxa"/>
            </w:tcMar>
          </w:tcPr>
          <w:p w:rsidR="00E21660" w:rsidRDefault="009925D2" w:rsidP="007532A7">
            <w:pPr>
              <w:pStyle w:val="af"/>
              <w:jc w:val="both"/>
              <w:rPr>
                <w:rFonts w:ascii="Times New Roman" w:hAnsi="Times New Roman"/>
                <w:b/>
                <w:sz w:val="24"/>
                <w:szCs w:val="24"/>
              </w:rPr>
            </w:pPr>
            <w:r>
              <w:rPr>
                <w:rFonts w:ascii="Times New Roman" w:hAnsi="Times New Roman"/>
                <w:b/>
                <w:sz w:val="24"/>
                <w:szCs w:val="24"/>
              </w:rPr>
              <w:t>ПОДРЯДЧИК</w:t>
            </w:r>
            <w:r w:rsidR="00E21660">
              <w:rPr>
                <w:rFonts w:ascii="Times New Roman" w:hAnsi="Times New Roman"/>
                <w:b/>
                <w:sz w:val="24"/>
                <w:szCs w:val="24"/>
              </w:rPr>
              <w:t>:</w:t>
            </w:r>
          </w:p>
          <w:p w:rsidR="00E21660" w:rsidRDefault="00E21660" w:rsidP="007532A7">
            <w:pPr>
              <w:pStyle w:val="af"/>
              <w:jc w:val="both"/>
              <w:rPr>
                <w:rFonts w:ascii="Times New Roman" w:hAnsi="Times New Roman"/>
                <w:b/>
                <w:sz w:val="24"/>
                <w:szCs w:val="24"/>
              </w:rPr>
            </w:pPr>
          </w:p>
          <w:p w:rsidR="00E21660" w:rsidRDefault="00E21660" w:rsidP="007532A7">
            <w:pPr>
              <w:pStyle w:val="af"/>
              <w:jc w:val="both"/>
              <w:rPr>
                <w:rFonts w:ascii="Times New Roman" w:hAnsi="Times New Roman"/>
                <w:b/>
                <w:sz w:val="24"/>
                <w:szCs w:val="24"/>
              </w:rPr>
            </w:pPr>
          </w:p>
          <w:p w:rsidR="00E21660" w:rsidRDefault="00E21660" w:rsidP="007532A7">
            <w:pPr>
              <w:pStyle w:val="af"/>
              <w:jc w:val="both"/>
              <w:rPr>
                <w:rFonts w:ascii="Times New Roman" w:hAnsi="Times New Roman"/>
                <w:b/>
                <w:sz w:val="24"/>
                <w:szCs w:val="24"/>
              </w:rPr>
            </w:pPr>
          </w:p>
          <w:p w:rsidR="009925D2" w:rsidRDefault="009925D2" w:rsidP="009925D2">
            <w:pPr>
              <w:ind w:firstLine="0"/>
              <w:rPr>
                <w:rFonts w:eastAsia="Calibri"/>
                <w:b/>
                <w:snapToGrid/>
                <w:sz w:val="24"/>
                <w:szCs w:val="24"/>
                <w:lang w:eastAsia="en-US"/>
              </w:rPr>
            </w:pPr>
          </w:p>
          <w:p w:rsidR="00E21660" w:rsidRDefault="00E21660" w:rsidP="009925D2">
            <w:pPr>
              <w:ind w:firstLine="0"/>
            </w:pPr>
            <w:r>
              <w:rPr>
                <w:b/>
              </w:rPr>
              <w:t xml:space="preserve">___________________ </w:t>
            </w:r>
          </w:p>
          <w:p w:rsidR="00E21660" w:rsidRDefault="00E21660" w:rsidP="007532A7">
            <w:pPr>
              <w:ind w:left="68"/>
            </w:pPr>
          </w:p>
          <w:p w:rsidR="00E21660" w:rsidRDefault="00E21660" w:rsidP="007532A7">
            <w:pPr>
              <w:pStyle w:val="af"/>
              <w:jc w:val="both"/>
            </w:pPr>
            <w:r>
              <w:rPr>
                <w:rFonts w:ascii="Times New Roman" w:hAnsi="Times New Roman"/>
                <w:sz w:val="24"/>
                <w:szCs w:val="24"/>
              </w:rPr>
              <w:t>М.П.</w:t>
            </w:r>
          </w:p>
        </w:tc>
      </w:tr>
    </w:tbl>
    <w:p w:rsidR="00E21660" w:rsidRDefault="00E21660" w:rsidP="00E21660">
      <w:pPr>
        <w:pStyle w:val="Standard"/>
        <w:jc w:val="center"/>
        <w:rPr>
          <w:rFonts w:ascii="Helvetica" w:hAnsi="Helvetica" w:cs="Helvetica"/>
          <w:color w:val="666666"/>
          <w:sz w:val="21"/>
          <w:szCs w:val="21"/>
          <w:lang w:val="ru-RU"/>
        </w:rPr>
      </w:pPr>
    </w:p>
    <w:p w:rsidR="00E21660" w:rsidRDefault="00E21660" w:rsidP="00E21660">
      <w:pPr>
        <w:pStyle w:val="Standard"/>
        <w:jc w:val="center"/>
        <w:rPr>
          <w:rFonts w:ascii="Helvetica" w:hAnsi="Helvetica" w:cs="Helvetica"/>
          <w:color w:val="666666"/>
          <w:sz w:val="21"/>
          <w:szCs w:val="21"/>
          <w:lang w:val="ru-RU"/>
        </w:rPr>
      </w:pPr>
    </w:p>
    <w:p w:rsidR="00E21660" w:rsidRDefault="00E21660" w:rsidP="00E21660">
      <w:pPr>
        <w:pStyle w:val="Standard"/>
        <w:jc w:val="center"/>
        <w:rPr>
          <w:rFonts w:ascii="Helvetica" w:hAnsi="Helvetica" w:cs="Helvetica"/>
          <w:color w:val="666666"/>
          <w:sz w:val="21"/>
          <w:szCs w:val="21"/>
          <w:lang w:val="ru-RU"/>
        </w:rPr>
      </w:pPr>
    </w:p>
    <w:p w:rsidR="00E21660" w:rsidRDefault="00E21660" w:rsidP="00D876D9">
      <w:pPr>
        <w:spacing w:line="240" w:lineRule="atLeast"/>
        <w:ind w:firstLine="0"/>
        <w:rPr>
          <w:rFonts w:ascii="Bookman Old Style" w:hAnsi="Bookman Old Style"/>
          <w:sz w:val="20"/>
        </w:rPr>
      </w:pPr>
    </w:p>
    <w:sectPr w:rsidR="00E21660" w:rsidSect="00DA1F50">
      <w:footerReference w:type="even" r:id="rId8"/>
      <w:footerReference w:type="default" r:id="rId9"/>
      <w:pgSz w:w="11900" w:h="16820"/>
      <w:pgMar w:top="1134" w:right="1134" w:bottom="1021" w:left="1418"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C17" w:rsidRDefault="00BB5C17">
      <w:r>
        <w:separator/>
      </w:r>
    </w:p>
  </w:endnote>
  <w:endnote w:type="continuationSeparator" w:id="0">
    <w:p w:rsidR="00BB5C17" w:rsidRDefault="00BB5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ndale Sans UI">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E41" w:rsidRDefault="003B5E4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B5E41" w:rsidRDefault="003B5E4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E41" w:rsidRDefault="003B5E4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D2A77">
      <w:rPr>
        <w:rStyle w:val="a5"/>
        <w:noProof/>
      </w:rPr>
      <w:t>9</w:t>
    </w:r>
    <w:r>
      <w:rPr>
        <w:rStyle w:val="a5"/>
      </w:rPr>
      <w:fldChar w:fldCharType="end"/>
    </w:r>
  </w:p>
  <w:p w:rsidR="003B5E41" w:rsidRDefault="003B5E4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C17" w:rsidRDefault="00BB5C17">
      <w:r>
        <w:separator/>
      </w:r>
    </w:p>
  </w:footnote>
  <w:footnote w:type="continuationSeparator" w:id="0">
    <w:p w:rsidR="00BB5C17" w:rsidRDefault="00BB5C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72916"/>
    <w:multiLevelType w:val="hybridMultilevel"/>
    <w:tmpl w:val="D152AD8A"/>
    <w:lvl w:ilvl="0" w:tplc="DFCA0DF4">
      <w:numFmt w:val="bullet"/>
      <w:lvlText w:val="-"/>
      <w:lvlJc w:val="left"/>
      <w:pPr>
        <w:tabs>
          <w:tab w:val="num" w:pos="1211"/>
        </w:tabs>
        <w:ind w:left="0" w:firstLine="851"/>
      </w:pPr>
      <w:rPr>
        <w:rFonts w:ascii="Times New Roman" w:eastAsia="Times New Roman" w:hAnsi="Times New Roman" w:cs="Times New Roman" w:hint="default"/>
        <w:sz w:val="24"/>
      </w:rPr>
    </w:lvl>
    <w:lvl w:ilvl="1" w:tplc="994A23FE" w:tentative="1">
      <w:start w:val="1"/>
      <w:numFmt w:val="bullet"/>
      <w:lvlText w:val="o"/>
      <w:lvlJc w:val="left"/>
      <w:pPr>
        <w:tabs>
          <w:tab w:val="num" w:pos="2200"/>
        </w:tabs>
        <w:ind w:left="2200" w:hanging="360"/>
      </w:pPr>
      <w:rPr>
        <w:rFonts w:ascii="Courier New" w:hAnsi="Courier New" w:hint="default"/>
      </w:rPr>
    </w:lvl>
    <w:lvl w:ilvl="2" w:tplc="2D30F85E" w:tentative="1">
      <w:start w:val="1"/>
      <w:numFmt w:val="bullet"/>
      <w:lvlText w:val=""/>
      <w:lvlJc w:val="left"/>
      <w:pPr>
        <w:tabs>
          <w:tab w:val="num" w:pos="2920"/>
        </w:tabs>
        <w:ind w:left="2920" w:hanging="360"/>
      </w:pPr>
      <w:rPr>
        <w:rFonts w:ascii="Wingdings" w:hAnsi="Wingdings" w:hint="default"/>
      </w:rPr>
    </w:lvl>
    <w:lvl w:ilvl="3" w:tplc="D884BBDA" w:tentative="1">
      <w:start w:val="1"/>
      <w:numFmt w:val="bullet"/>
      <w:lvlText w:val=""/>
      <w:lvlJc w:val="left"/>
      <w:pPr>
        <w:tabs>
          <w:tab w:val="num" w:pos="3640"/>
        </w:tabs>
        <w:ind w:left="3640" w:hanging="360"/>
      </w:pPr>
      <w:rPr>
        <w:rFonts w:ascii="Symbol" w:hAnsi="Symbol" w:hint="default"/>
      </w:rPr>
    </w:lvl>
    <w:lvl w:ilvl="4" w:tplc="0C30FB0C" w:tentative="1">
      <w:start w:val="1"/>
      <w:numFmt w:val="bullet"/>
      <w:lvlText w:val="o"/>
      <w:lvlJc w:val="left"/>
      <w:pPr>
        <w:tabs>
          <w:tab w:val="num" w:pos="4360"/>
        </w:tabs>
        <w:ind w:left="4360" w:hanging="360"/>
      </w:pPr>
      <w:rPr>
        <w:rFonts w:ascii="Courier New" w:hAnsi="Courier New" w:hint="default"/>
      </w:rPr>
    </w:lvl>
    <w:lvl w:ilvl="5" w:tplc="C1FE9FF6" w:tentative="1">
      <w:start w:val="1"/>
      <w:numFmt w:val="bullet"/>
      <w:lvlText w:val=""/>
      <w:lvlJc w:val="left"/>
      <w:pPr>
        <w:tabs>
          <w:tab w:val="num" w:pos="5080"/>
        </w:tabs>
        <w:ind w:left="5080" w:hanging="360"/>
      </w:pPr>
      <w:rPr>
        <w:rFonts w:ascii="Wingdings" w:hAnsi="Wingdings" w:hint="default"/>
      </w:rPr>
    </w:lvl>
    <w:lvl w:ilvl="6" w:tplc="29D8BE1E" w:tentative="1">
      <w:start w:val="1"/>
      <w:numFmt w:val="bullet"/>
      <w:lvlText w:val=""/>
      <w:lvlJc w:val="left"/>
      <w:pPr>
        <w:tabs>
          <w:tab w:val="num" w:pos="5800"/>
        </w:tabs>
        <w:ind w:left="5800" w:hanging="360"/>
      </w:pPr>
      <w:rPr>
        <w:rFonts w:ascii="Symbol" w:hAnsi="Symbol" w:hint="default"/>
      </w:rPr>
    </w:lvl>
    <w:lvl w:ilvl="7" w:tplc="1136B75C" w:tentative="1">
      <w:start w:val="1"/>
      <w:numFmt w:val="bullet"/>
      <w:lvlText w:val="o"/>
      <w:lvlJc w:val="left"/>
      <w:pPr>
        <w:tabs>
          <w:tab w:val="num" w:pos="6520"/>
        </w:tabs>
        <w:ind w:left="6520" w:hanging="360"/>
      </w:pPr>
      <w:rPr>
        <w:rFonts w:ascii="Courier New" w:hAnsi="Courier New" w:hint="default"/>
      </w:rPr>
    </w:lvl>
    <w:lvl w:ilvl="8" w:tplc="EEC483EA" w:tentative="1">
      <w:start w:val="1"/>
      <w:numFmt w:val="bullet"/>
      <w:lvlText w:val=""/>
      <w:lvlJc w:val="left"/>
      <w:pPr>
        <w:tabs>
          <w:tab w:val="num" w:pos="7240"/>
        </w:tabs>
        <w:ind w:left="7240" w:hanging="360"/>
      </w:pPr>
      <w:rPr>
        <w:rFonts w:ascii="Wingdings" w:hAnsi="Wingdings" w:hint="default"/>
      </w:rPr>
    </w:lvl>
  </w:abstractNum>
  <w:abstractNum w:abstractNumId="1">
    <w:nsid w:val="091B7004"/>
    <w:multiLevelType w:val="hybridMultilevel"/>
    <w:tmpl w:val="30FC88E2"/>
    <w:lvl w:ilvl="0" w:tplc="7C4CFC8E">
      <w:numFmt w:val="bullet"/>
      <w:lvlText w:val="-"/>
      <w:lvlJc w:val="left"/>
      <w:pPr>
        <w:tabs>
          <w:tab w:val="num" w:pos="1120"/>
        </w:tabs>
        <w:ind w:left="1120" w:hanging="360"/>
      </w:pPr>
      <w:rPr>
        <w:rFonts w:ascii="Times New Roman" w:eastAsia="Times New Roman" w:hAnsi="Times New Roman" w:cs="Times New Roman" w:hint="default"/>
        <w:sz w:val="24"/>
      </w:rPr>
    </w:lvl>
    <w:lvl w:ilvl="1" w:tplc="950EA506" w:tentative="1">
      <w:start w:val="1"/>
      <w:numFmt w:val="bullet"/>
      <w:lvlText w:val="o"/>
      <w:lvlJc w:val="left"/>
      <w:pPr>
        <w:tabs>
          <w:tab w:val="num" w:pos="1840"/>
        </w:tabs>
        <w:ind w:left="1840" w:hanging="360"/>
      </w:pPr>
      <w:rPr>
        <w:rFonts w:ascii="Courier New" w:hAnsi="Courier New" w:hint="default"/>
      </w:rPr>
    </w:lvl>
    <w:lvl w:ilvl="2" w:tplc="51DE4104" w:tentative="1">
      <w:start w:val="1"/>
      <w:numFmt w:val="bullet"/>
      <w:lvlText w:val=""/>
      <w:lvlJc w:val="left"/>
      <w:pPr>
        <w:tabs>
          <w:tab w:val="num" w:pos="2560"/>
        </w:tabs>
        <w:ind w:left="2560" w:hanging="360"/>
      </w:pPr>
      <w:rPr>
        <w:rFonts w:ascii="Wingdings" w:hAnsi="Wingdings" w:hint="default"/>
      </w:rPr>
    </w:lvl>
    <w:lvl w:ilvl="3" w:tplc="A38CAD40" w:tentative="1">
      <w:start w:val="1"/>
      <w:numFmt w:val="bullet"/>
      <w:lvlText w:val=""/>
      <w:lvlJc w:val="left"/>
      <w:pPr>
        <w:tabs>
          <w:tab w:val="num" w:pos="3280"/>
        </w:tabs>
        <w:ind w:left="3280" w:hanging="360"/>
      </w:pPr>
      <w:rPr>
        <w:rFonts w:ascii="Symbol" w:hAnsi="Symbol" w:hint="default"/>
      </w:rPr>
    </w:lvl>
    <w:lvl w:ilvl="4" w:tplc="FE6C0D78" w:tentative="1">
      <w:start w:val="1"/>
      <w:numFmt w:val="bullet"/>
      <w:lvlText w:val="o"/>
      <w:lvlJc w:val="left"/>
      <w:pPr>
        <w:tabs>
          <w:tab w:val="num" w:pos="4000"/>
        </w:tabs>
        <w:ind w:left="4000" w:hanging="360"/>
      </w:pPr>
      <w:rPr>
        <w:rFonts w:ascii="Courier New" w:hAnsi="Courier New" w:hint="default"/>
      </w:rPr>
    </w:lvl>
    <w:lvl w:ilvl="5" w:tplc="083C666C" w:tentative="1">
      <w:start w:val="1"/>
      <w:numFmt w:val="bullet"/>
      <w:lvlText w:val=""/>
      <w:lvlJc w:val="left"/>
      <w:pPr>
        <w:tabs>
          <w:tab w:val="num" w:pos="4720"/>
        </w:tabs>
        <w:ind w:left="4720" w:hanging="360"/>
      </w:pPr>
      <w:rPr>
        <w:rFonts w:ascii="Wingdings" w:hAnsi="Wingdings" w:hint="default"/>
      </w:rPr>
    </w:lvl>
    <w:lvl w:ilvl="6" w:tplc="A8E29056" w:tentative="1">
      <w:start w:val="1"/>
      <w:numFmt w:val="bullet"/>
      <w:lvlText w:val=""/>
      <w:lvlJc w:val="left"/>
      <w:pPr>
        <w:tabs>
          <w:tab w:val="num" w:pos="5440"/>
        </w:tabs>
        <w:ind w:left="5440" w:hanging="360"/>
      </w:pPr>
      <w:rPr>
        <w:rFonts w:ascii="Symbol" w:hAnsi="Symbol" w:hint="default"/>
      </w:rPr>
    </w:lvl>
    <w:lvl w:ilvl="7" w:tplc="DE98FDD4" w:tentative="1">
      <w:start w:val="1"/>
      <w:numFmt w:val="bullet"/>
      <w:lvlText w:val="o"/>
      <w:lvlJc w:val="left"/>
      <w:pPr>
        <w:tabs>
          <w:tab w:val="num" w:pos="6160"/>
        </w:tabs>
        <w:ind w:left="6160" w:hanging="360"/>
      </w:pPr>
      <w:rPr>
        <w:rFonts w:ascii="Courier New" w:hAnsi="Courier New" w:hint="default"/>
      </w:rPr>
    </w:lvl>
    <w:lvl w:ilvl="8" w:tplc="37AAF3F0" w:tentative="1">
      <w:start w:val="1"/>
      <w:numFmt w:val="bullet"/>
      <w:lvlText w:val=""/>
      <w:lvlJc w:val="left"/>
      <w:pPr>
        <w:tabs>
          <w:tab w:val="num" w:pos="6880"/>
        </w:tabs>
        <w:ind w:left="6880" w:hanging="360"/>
      </w:pPr>
      <w:rPr>
        <w:rFonts w:ascii="Wingdings" w:hAnsi="Wingdings" w:hint="default"/>
      </w:rPr>
    </w:lvl>
  </w:abstractNum>
  <w:abstractNum w:abstractNumId="2">
    <w:nsid w:val="093F7687"/>
    <w:multiLevelType w:val="hybridMultilevel"/>
    <w:tmpl w:val="CEDC8488"/>
    <w:lvl w:ilvl="0" w:tplc="A80AF8EA">
      <w:numFmt w:val="bullet"/>
      <w:lvlText w:val="-"/>
      <w:lvlJc w:val="left"/>
      <w:pPr>
        <w:tabs>
          <w:tab w:val="num" w:pos="1211"/>
        </w:tabs>
        <w:ind w:left="0" w:firstLine="851"/>
      </w:pPr>
      <w:rPr>
        <w:rFonts w:ascii="Times New Roman" w:eastAsia="Times New Roman" w:hAnsi="Times New Roman" w:cs="Times New Roman" w:hint="default"/>
        <w:sz w:val="24"/>
      </w:rPr>
    </w:lvl>
    <w:lvl w:ilvl="1" w:tplc="C0AE431C" w:tentative="1">
      <w:start w:val="1"/>
      <w:numFmt w:val="bullet"/>
      <w:lvlText w:val="o"/>
      <w:lvlJc w:val="left"/>
      <w:pPr>
        <w:tabs>
          <w:tab w:val="num" w:pos="1440"/>
        </w:tabs>
        <w:ind w:left="1440" w:hanging="360"/>
      </w:pPr>
      <w:rPr>
        <w:rFonts w:ascii="Courier New" w:hAnsi="Courier New" w:hint="default"/>
      </w:rPr>
    </w:lvl>
    <w:lvl w:ilvl="2" w:tplc="F76E0198" w:tentative="1">
      <w:start w:val="1"/>
      <w:numFmt w:val="bullet"/>
      <w:lvlText w:val=""/>
      <w:lvlJc w:val="left"/>
      <w:pPr>
        <w:tabs>
          <w:tab w:val="num" w:pos="2160"/>
        </w:tabs>
        <w:ind w:left="2160" w:hanging="360"/>
      </w:pPr>
      <w:rPr>
        <w:rFonts w:ascii="Wingdings" w:hAnsi="Wingdings" w:hint="default"/>
      </w:rPr>
    </w:lvl>
    <w:lvl w:ilvl="3" w:tplc="A298532A" w:tentative="1">
      <w:start w:val="1"/>
      <w:numFmt w:val="bullet"/>
      <w:lvlText w:val=""/>
      <w:lvlJc w:val="left"/>
      <w:pPr>
        <w:tabs>
          <w:tab w:val="num" w:pos="2880"/>
        </w:tabs>
        <w:ind w:left="2880" w:hanging="360"/>
      </w:pPr>
      <w:rPr>
        <w:rFonts w:ascii="Symbol" w:hAnsi="Symbol" w:hint="default"/>
      </w:rPr>
    </w:lvl>
    <w:lvl w:ilvl="4" w:tplc="C69A7B22" w:tentative="1">
      <w:start w:val="1"/>
      <w:numFmt w:val="bullet"/>
      <w:lvlText w:val="o"/>
      <w:lvlJc w:val="left"/>
      <w:pPr>
        <w:tabs>
          <w:tab w:val="num" w:pos="3600"/>
        </w:tabs>
        <w:ind w:left="3600" w:hanging="360"/>
      </w:pPr>
      <w:rPr>
        <w:rFonts w:ascii="Courier New" w:hAnsi="Courier New" w:hint="default"/>
      </w:rPr>
    </w:lvl>
    <w:lvl w:ilvl="5" w:tplc="55BC9080" w:tentative="1">
      <w:start w:val="1"/>
      <w:numFmt w:val="bullet"/>
      <w:lvlText w:val=""/>
      <w:lvlJc w:val="left"/>
      <w:pPr>
        <w:tabs>
          <w:tab w:val="num" w:pos="4320"/>
        </w:tabs>
        <w:ind w:left="4320" w:hanging="360"/>
      </w:pPr>
      <w:rPr>
        <w:rFonts w:ascii="Wingdings" w:hAnsi="Wingdings" w:hint="default"/>
      </w:rPr>
    </w:lvl>
    <w:lvl w:ilvl="6" w:tplc="14FA31E6" w:tentative="1">
      <w:start w:val="1"/>
      <w:numFmt w:val="bullet"/>
      <w:lvlText w:val=""/>
      <w:lvlJc w:val="left"/>
      <w:pPr>
        <w:tabs>
          <w:tab w:val="num" w:pos="5040"/>
        </w:tabs>
        <w:ind w:left="5040" w:hanging="360"/>
      </w:pPr>
      <w:rPr>
        <w:rFonts w:ascii="Symbol" w:hAnsi="Symbol" w:hint="default"/>
      </w:rPr>
    </w:lvl>
    <w:lvl w:ilvl="7" w:tplc="D2B63B82" w:tentative="1">
      <w:start w:val="1"/>
      <w:numFmt w:val="bullet"/>
      <w:lvlText w:val="o"/>
      <w:lvlJc w:val="left"/>
      <w:pPr>
        <w:tabs>
          <w:tab w:val="num" w:pos="5760"/>
        </w:tabs>
        <w:ind w:left="5760" w:hanging="360"/>
      </w:pPr>
      <w:rPr>
        <w:rFonts w:ascii="Courier New" w:hAnsi="Courier New" w:hint="default"/>
      </w:rPr>
    </w:lvl>
    <w:lvl w:ilvl="8" w:tplc="65D866A8" w:tentative="1">
      <w:start w:val="1"/>
      <w:numFmt w:val="bullet"/>
      <w:lvlText w:val=""/>
      <w:lvlJc w:val="left"/>
      <w:pPr>
        <w:tabs>
          <w:tab w:val="num" w:pos="6480"/>
        </w:tabs>
        <w:ind w:left="6480" w:hanging="360"/>
      </w:pPr>
      <w:rPr>
        <w:rFonts w:ascii="Wingdings" w:hAnsi="Wingdings" w:hint="default"/>
      </w:rPr>
    </w:lvl>
  </w:abstractNum>
  <w:abstractNum w:abstractNumId="3">
    <w:nsid w:val="09E5475D"/>
    <w:multiLevelType w:val="multilevel"/>
    <w:tmpl w:val="0DFCC31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D244DC"/>
    <w:multiLevelType w:val="hybridMultilevel"/>
    <w:tmpl w:val="D152AD8A"/>
    <w:lvl w:ilvl="0" w:tplc="3F12F652">
      <w:numFmt w:val="bullet"/>
      <w:lvlText w:val="-"/>
      <w:lvlJc w:val="left"/>
      <w:pPr>
        <w:tabs>
          <w:tab w:val="num" w:pos="1880"/>
        </w:tabs>
        <w:ind w:left="1880" w:hanging="360"/>
      </w:pPr>
      <w:rPr>
        <w:rFonts w:ascii="Times New Roman" w:eastAsia="Times New Roman" w:hAnsi="Times New Roman" w:cs="Times New Roman" w:hint="default"/>
        <w:sz w:val="24"/>
      </w:rPr>
    </w:lvl>
    <w:lvl w:ilvl="1" w:tplc="68A4FB7A" w:tentative="1">
      <w:start w:val="1"/>
      <w:numFmt w:val="bullet"/>
      <w:lvlText w:val="o"/>
      <w:lvlJc w:val="left"/>
      <w:pPr>
        <w:tabs>
          <w:tab w:val="num" w:pos="2200"/>
        </w:tabs>
        <w:ind w:left="2200" w:hanging="360"/>
      </w:pPr>
      <w:rPr>
        <w:rFonts w:ascii="Courier New" w:hAnsi="Courier New" w:hint="default"/>
      </w:rPr>
    </w:lvl>
    <w:lvl w:ilvl="2" w:tplc="08120220" w:tentative="1">
      <w:start w:val="1"/>
      <w:numFmt w:val="bullet"/>
      <w:lvlText w:val=""/>
      <w:lvlJc w:val="left"/>
      <w:pPr>
        <w:tabs>
          <w:tab w:val="num" w:pos="2920"/>
        </w:tabs>
        <w:ind w:left="2920" w:hanging="360"/>
      </w:pPr>
      <w:rPr>
        <w:rFonts w:ascii="Wingdings" w:hAnsi="Wingdings" w:hint="default"/>
      </w:rPr>
    </w:lvl>
    <w:lvl w:ilvl="3" w:tplc="00E48F28" w:tentative="1">
      <w:start w:val="1"/>
      <w:numFmt w:val="bullet"/>
      <w:lvlText w:val=""/>
      <w:lvlJc w:val="left"/>
      <w:pPr>
        <w:tabs>
          <w:tab w:val="num" w:pos="3640"/>
        </w:tabs>
        <w:ind w:left="3640" w:hanging="360"/>
      </w:pPr>
      <w:rPr>
        <w:rFonts w:ascii="Symbol" w:hAnsi="Symbol" w:hint="default"/>
      </w:rPr>
    </w:lvl>
    <w:lvl w:ilvl="4" w:tplc="7162420E" w:tentative="1">
      <w:start w:val="1"/>
      <w:numFmt w:val="bullet"/>
      <w:lvlText w:val="o"/>
      <w:lvlJc w:val="left"/>
      <w:pPr>
        <w:tabs>
          <w:tab w:val="num" w:pos="4360"/>
        </w:tabs>
        <w:ind w:left="4360" w:hanging="360"/>
      </w:pPr>
      <w:rPr>
        <w:rFonts w:ascii="Courier New" w:hAnsi="Courier New" w:hint="default"/>
      </w:rPr>
    </w:lvl>
    <w:lvl w:ilvl="5" w:tplc="982EB4BA" w:tentative="1">
      <w:start w:val="1"/>
      <w:numFmt w:val="bullet"/>
      <w:lvlText w:val=""/>
      <w:lvlJc w:val="left"/>
      <w:pPr>
        <w:tabs>
          <w:tab w:val="num" w:pos="5080"/>
        </w:tabs>
        <w:ind w:left="5080" w:hanging="360"/>
      </w:pPr>
      <w:rPr>
        <w:rFonts w:ascii="Wingdings" w:hAnsi="Wingdings" w:hint="default"/>
      </w:rPr>
    </w:lvl>
    <w:lvl w:ilvl="6" w:tplc="E2E29F1A" w:tentative="1">
      <w:start w:val="1"/>
      <w:numFmt w:val="bullet"/>
      <w:lvlText w:val=""/>
      <w:lvlJc w:val="left"/>
      <w:pPr>
        <w:tabs>
          <w:tab w:val="num" w:pos="5800"/>
        </w:tabs>
        <w:ind w:left="5800" w:hanging="360"/>
      </w:pPr>
      <w:rPr>
        <w:rFonts w:ascii="Symbol" w:hAnsi="Symbol" w:hint="default"/>
      </w:rPr>
    </w:lvl>
    <w:lvl w:ilvl="7" w:tplc="45AAFEFA" w:tentative="1">
      <w:start w:val="1"/>
      <w:numFmt w:val="bullet"/>
      <w:lvlText w:val="o"/>
      <w:lvlJc w:val="left"/>
      <w:pPr>
        <w:tabs>
          <w:tab w:val="num" w:pos="6520"/>
        </w:tabs>
        <w:ind w:left="6520" w:hanging="360"/>
      </w:pPr>
      <w:rPr>
        <w:rFonts w:ascii="Courier New" w:hAnsi="Courier New" w:hint="default"/>
      </w:rPr>
    </w:lvl>
    <w:lvl w:ilvl="8" w:tplc="7D42BBA0" w:tentative="1">
      <w:start w:val="1"/>
      <w:numFmt w:val="bullet"/>
      <w:lvlText w:val=""/>
      <w:lvlJc w:val="left"/>
      <w:pPr>
        <w:tabs>
          <w:tab w:val="num" w:pos="7240"/>
        </w:tabs>
        <w:ind w:left="7240" w:hanging="360"/>
      </w:pPr>
      <w:rPr>
        <w:rFonts w:ascii="Wingdings" w:hAnsi="Wingdings" w:hint="default"/>
      </w:rPr>
    </w:lvl>
  </w:abstractNum>
  <w:abstractNum w:abstractNumId="5">
    <w:nsid w:val="0FFC607A"/>
    <w:multiLevelType w:val="multilevel"/>
    <w:tmpl w:val="DAA459A6"/>
    <w:lvl w:ilvl="0">
      <w:start w:val="3"/>
      <w:numFmt w:val="decimal"/>
      <w:lvlText w:val="%1."/>
      <w:lvlJc w:val="left"/>
      <w:pPr>
        <w:tabs>
          <w:tab w:val="num" w:pos="360"/>
        </w:tabs>
        <w:ind w:left="360" w:hanging="360"/>
      </w:pPr>
      <w:rPr>
        <w:rFonts w:hint="default"/>
      </w:rPr>
    </w:lvl>
    <w:lvl w:ilvl="1">
      <w:start w:val="1"/>
      <w:numFmt w:val="decimal"/>
      <w:lvlText w:val="12.%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nsid w:val="13443B41"/>
    <w:multiLevelType w:val="hybridMultilevel"/>
    <w:tmpl w:val="D152AD8A"/>
    <w:lvl w:ilvl="0" w:tplc="6C0A2D24">
      <w:numFmt w:val="bullet"/>
      <w:lvlText w:val="-"/>
      <w:lvlJc w:val="left"/>
      <w:pPr>
        <w:tabs>
          <w:tab w:val="num" w:pos="1211"/>
        </w:tabs>
        <w:ind w:left="1134" w:hanging="283"/>
      </w:pPr>
      <w:rPr>
        <w:rFonts w:ascii="Times New Roman" w:eastAsia="Times New Roman" w:hAnsi="Times New Roman" w:cs="Times New Roman" w:hint="default"/>
        <w:sz w:val="24"/>
      </w:rPr>
    </w:lvl>
    <w:lvl w:ilvl="1" w:tplc="3AC02EFC" w:tentative="1">
      <w:start w:val="1"/>
      <w:numFmt w:val="bullet"/>
      <w:lvlText w:val="o"/>
      <w:lvlJc w:val="left"/>
      <w:pPr>
        <w:tabs>
          <w:tab w:val="num" w:pos="2200"/>
        </w:tabs>
        <w:ind w:left="2200" w:hanging="360"/>
      </w:pPr>
      <w:rPr>
        <w:rFonts w:ascii="Courier New" w:hAnsi="Courier New" w:hint="default"/>
      </w:rPr>
    </w:lvl>
    <w:lvl w:ilvl="2" w:tplc="F8A8F9A8" w:tentative="1">
      <w:start w:val="1"/>
      <w:numFmt w:val="bullet"/>
      <w:lvlText w:val=""/>
      <w:lvlJc w:val="left"/>
      <w:pPr>
        <w:tabs>
          <w:tab w:val="num" w:pos="2920"/>
        </w:tabs>
        <w:ind w:left="2920" w:hanging="360"/>
      </w:pPr>
      <w:rPr>
        <w:rFonts w:ascii="Wingdings" w:hAnsi="Wingdings" w:hint="default"/>
      </w:rPr>
    </w:lvl>
    <w:lvl w:ilvl="3" w:tplc="2BC8FCB2" w:tentative="1">
      <w:start w:val="1"/>
      <w:numFmt w:val="bullet"/>
      <w:lvlText w:val=""/>
      <w:lvlJc w:val="left"/>
      <w:pPr>
        <w:tabs>
          <w:tab w:val="num" w:pos="3640"/>
        </w:tabs>
        <w:ind w:left="3640" w:hanging="360"/>
      </w:pPr>
      <w:rPr>
        <w:rFonts w:ascii="Symbol" w:hAnsi="Symbol" w:hint="default"/>
      </w:rPr>
    </w:lvl>
    <w:lvl w:ilvl="4" w:tplc="FACACE98" w:tentative="1">
      <w:start w:val="1"/>
      <w:numFmt w:val="bullet"/>
      <w:lvlText w:val="o"/>
      <w:lvlJc w:val="left"/>
      <w:pPr>
        <w:tabs>
          <w:tab w:val="num" w:pos="4360"/>
        </w:tabs>
        <w:ind w:left="4360" w:hanging="360"/>
      </w:pPr>
      <w:rPr>
        <w:rFonts w:ascii="Courier New" w:hAnsi="Courier New" w:hint="default"/>
      </w:rPr>
    </w:lvl>
    <w:lvl w:ilvl="5" w:tplc="38940B66" w:tentative="1">
      <w:start w:val="1"/>
      <w:numFmt w:val="bullet"/>
      <w:lvlText w:val=""/>
      <w:lvlJc w:val="left"/>
      <w:pPr>
        <w:tabs>
          <w:tab w:val="num" w:pos="5080"/>
        </w:tabs>
        <w:ind w:left="5080" w:hanging="360"/>
      </w:pPr>
      <w:rPr>
        <w:rFonts w:ascii="Wingdings" w:hAnsi="Wingdings" w:hint="default"/>
      </w:rPr>
    </w:lvl>
    <w:lvl w:ilvl="6" w:tplc="8D6032E0" w:tentative="1">
      <w:start w:val="1"/>
      <w:numFmt w:val="bullet"/>
      <w:lvlText w:val=""/>
      <w:lvlJc w:val="left"/>
      <w:pPr>
        <w:tabs>
          <w:tab w:val="num" w:pos="5800"/>
        </w:tabs>
        <w:ind w:left="5800" w:hanging="360"/>
      </w:pPr>
      <w:rPr>
        <w:rFonts w:ascii="Symbol" w:hAnsi="Symbol" w:hint="default"/>
      </w:rPr>
    </w:lvl>
    <w:lvl w:ilvl="7" w:tplc="39E8EFB6" w:tentative="1">
      <w:start w:val="1"/>
      <w:numFmt w:val="bullet"/>
      <w:lvlText w:val="o"/>
      <w:lvlJc w:val="left"/>
      <w:pPr>
        <w:tabs>
          <w:tab w:val="num" w:pos="6520"/>
        </w:tabs>
        <w:ind w:left="6520" w:hanging="360"/>
      </w:pPr>
      <w:rPr>
        <w:rFonts w:ascii="Courier New" w:hAnsi="Courier New" w:hint="default"/>
      </w:rPr>
    </w:lvl>
    <w:lvl w:ilvl="8" w:tplc="991A0EEE" w:tentative="1">
      <w:start w:val="1"/>
      <w:numFmt w:val="bullet"/>
      <w:lvlText w:val=""/>
      <w:lvlJc w:val="left"/>
      <w:pPr>
        <w:tabs>
          <w:tab w:val="num" w:pos="7240"/>
        </w:tabs>
        <w:ind w:left="7240" w:hanging="360"/>
      </w:pPr>
      <w:rPr>
        <w:rFonts w:ascii="Wingdings" w:hAnsi="Wingdings" w:hint="default"/>
      </w:rPr>
    </w:lvl>
  </w:abstractNum>
  <w:abstractNum w:abstractNumId="7">
    <w:nsid w:val="141644DC"/>
    <w:multiLevelType w:val="singleLevel"/>
    <w:tmpl w:val="D468206A"/>
    <w:lvl w:ilvl="0">
      <w:start w:val="1"/>
      <w:numFmt w:val="decimal"/>
      <w:lvlText w:val="%1."/>
      <w:lvlJc w:val="left"/>
      <w:pPr>
        <w:tabs>
          <w:tab w:val="num" w:pos="405"/>
        </w:tabs>
        <w:ind w:left="405" w:hanging="405"/>
      </w:pPr>
      <w:rPr>
        <w:rFonts w:hint="default"/>
      </w:rPr>
    </w:lvl>
  </w:abstractNum>
  <w:abstractNum w:abstractNumId="8">
    <w:nsid w:val="1F4E245D"/>
    <w:multiLevelType w:val="multilevel"/>
    <w:tmpl w:val="90D8514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21B274F0"/>
    <w:multiLevelType w:val="hybridMultilevel"/>
    <w:tmpl w:val="D152AD8A"/>
    <w:lvl w:ilvl="0" w:tplc="4A1A3550">
      <w:numFmt w:val="bullet"/>
      <w:lvlText w:val="-"/>
      <w:lvlJc w:val="left"/>
      <w:pPr>
        <w:tabs>
          <w:tab w:val="num" w:pos="927"/>
        </w:tabs>
        <w:ind w:left="851" w:hanging="284"/>
      </w:pPr>
      <w:rPr>
        <w:rFonts w:ascii="Times New Roman" w:eastAsia="Times New Roman" w:hAnsi="Times New Roman" w:cs="Times New Roman" w:hint="default"/>
        <w:sz w:val="24"/>
      </w:rPr>
    </w:lvl>
    <w:lvl w:ilvl="1" w:tplc="B22AA34C" w:tentative="1">
      <w:start w:val="1"/>
      <w:numFmt w:val="bullet"/>
      <w:lvlText w:val="o"/>
      <w:lvlJc w:val="left"/>
      <w:pPr>
        <w:tabs>
          <w:tab w:val="num" w:pos="2200"/>
        </w:tabs>
        <w:ind w:left="2200" w:hanging="360"/>
      </w:pPr>
      <w:rPr>
        <w:rFonts w:ascii="Courier New" w:hAnsi="Courier New" w:hint="default"/>
      </w:rPr>
    </w:lvl>
    <w:lvl w:ilvl="2" w:tplc="46EC3956" w:tentative="1">
      <w:start w:val="1"/>
      <w:numFmt w:val="bullet"/>
      <w:lvlText w:val=""/>
      <w:lvlJc w:val="left"/>
      <w:pPr>
        <w:tabs>
          <w:tab w:val="num" w:pos="2920"/>
        </w:tabs>
        <w:ind w:left="2920" w:hanging="360"/>
      </w:pPr>
      <w:rPr>
        <w:rFonts w:ascii="Wingdings" w:hAnsi="Wingdings" w:hint="default"/>
      </w:rPr>
    </w:lvl>
    <w:lvl w:ilvl="3" w:tplc="2AB85C92" w:tentative="1">
      <w:start w:val="1"/>
      <w:numFmt w:val="bullet"/>
      <w:lvlText w:val=""/>
      <w:lvlJc w:val="left"/>
      <w:pPr>
        <w:tabs>
          <w:tab w:val="num" w:pos="3640"/>
        </w:tabs>
        <w:ind w:left="3640" w:hanging="360"/>
      </w:pPr>
      <w:rPr>
        <w:rFonts w:ascii="Symbol" w:hAnsi="Symbol" w:hint="default"/>
      </w:rPr>
    </w:lvl>
    <w:lvl w:ilvl="4" w:tplc="E1BA2226" w:tentative="1">
      <w:start w:val="1"/>
      <w:numFmt w:val="bullet"/>
      <w:lvlText w:val="o"/>
      <w:lvlJc w:val="left"/>
      <w:pPr>
        <w:tabs>
          <w:tab w:val="num" w:pos="4360"/>
        </w:tabs>
        <w:ind w:left="4360" w:hanging="360"/>
      </w:pPr>
      <w:rPr>
        <w:rFonts w:ascii="Courier New" w:hAnsi="Courier New" w:hint="default"/>
      </w:rPr>
    </w:lvl>
    <w:lvl w:ilvl="5" w:tplc="6DFE0B2E" w:tentative="1">
      <w:start w:val="1"/>
      <w:numFmt w:val="bullet"/>
      <w:lvlText w:val=""/>
      <w:lvlJc w:val="left"/>
      <w:pPr>
        <w:tabs>
          <w:tab w:val="num" w:pos="5080"/>
        </w:tabs>
        <w:ind w:left="5080" w:hanging="360"/>
      </w:pPr>
      <w:rPr>
        <w:rFonts w:ascii="Wingdings" w:hAnsi="Wingdings" w:hint="default"/>
      </w:rPr>
    </w:lvl>
    <w:lvl w:ilvl="6" w:tplc="59EE8CFE" w:tentative="1">
      <w:start w:val="1"/>
      <w:numFmt w:val="bullet"/>
      <w:lvlText w:val=""/>
      <w:lvlJc w:val="left"/>
      <w:pPr>
        <w:tabs>
          <w:tab w:val="num" w:pos="5800"/>
        </w:tabs>
        <w:ind w:left="5800" w:hanging="360"/>
      </w:pPr>
      <w:rPr>
        <w:rFonts w:ascii="Symbol" w:hAnsi="Symbol" w:hint="default"/>
      </w:rPr>
    </w:lvl>
    <w:lvl w:ilvl="7" w:tplc="7AC8EB0A" w:tentative="1">
      <w:start w:val="1"/>
      <w:numFmt w:val="bullet"/>
      <w:lvlText w:val="o"/>
      <w:lvlJc w:val="left"/>
      <w:pPr>
        <w:tabs>
          <w:tab w:val="num" w:pos="6520"/>
        </w:tabs>
        <w:ind w:left="6520" w:hanging="360"/>
      </w:pPr>
      <w:rPr>
        <w:rFonts w:ascii="Courier New" w:hAnsi="Courier New" w:hint="default"/>
      </w:rPr>
    </w:lvl>
    <w:lvl w:ilvl="8" w:tplc="7CFC4EB6" w:tentative="1">
      <w:start w:val="1"/>
      <w:numFmt w:val="bullet"/>
      <w:lvlText w:val=""/>
      <w:lvlJc w:val="left"/>
      <w:pPr>
        <w:tabs>
          <w:tab w:val="num" w:pos="7240"/>
        </w:tabs>
        <w:ind w:left="7240" w:hanging="360"/>
      </w:pPr>
      <w:rPr>
        <w:rFonts w:ascii="Wingdings" w:hAnsi="Wingdings" w:hint="default"/>
      </w:rPr>
    </w:lvl>
  </w:abstractNum>
  <w:abstractNum w:abstractNumId="10">
    <w:nsid w:val="26553B55"/>
    <w:multiLevelType w:val="multilevel"/>
    <w:tmpl w:val="EBD25900"/>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2550"/>
        </w:tabs>
        <w:ind w:left="2550" w:hanging="450"/>
      </w:pPr>
      <w:rPr>
        <w:rFonts w:hint="default"/>
      </w:rPr>
    </w:lvl>
    <w:lvl w:ilvl="2">
      <w:start w:val="1"/>
      <w:numFmt w:val="decimal"/>
      <w:lvlText w:val="%1.%2.%3."/>
      <w:lvlJc w:val="left"/>
      <w:pPr>
        <w:tabs>
          <w:tab w:val="num" w:pos="4920"/>
        </w:tabs>
        <w:ind w:left="4920" w:hanging="720"/>
      </w:pPr>
      <w:rPr>
        <w:rFonts w:hint="default"/>
      </w:rPr>
    </w:lvl>
    <w:lvl w:ilvl="3">
      <w:start w:val="1"/>
      <w:numFmt w:val="decimal"/>
      <w:lvlText w:val="%1.%2.%3.%4."/>
      <w:lvlJc w:val="left"/>
      <w:pPr>
        <w:tabs>
          <w:tab w:val="num" w:pos="7020"/>
        </w:tabs>
        <w:ind w:left="7020" w:hanging="720"/>
      </w:pPr>
      <w:rPr>
        <w:rFonts w:hint="default"/>
      </w:rPr>
    </w:lvl>
    <w:lvl w:ilvl="4">
      <w:start w:val="1"/>
      <w:numFmt w:val="decimal"/>
      <w:lvlText w:val="%1.%2.%3.%4.%5."/>
      <w:lvlJc w:val="left"/>
      <w:pPr>
        <w:tabs>
          <w:tab w:val="num" w:pos="9480"/>
        </w:tabs>
        <w:ind w:left="9480" w:hanging="1080"/>
      </w:pPr>
      <w:rPr>
        <w:rFonts w:hint="default"/>
      </w:rPr>
    </w:lvl>
    <w:lvl w:ilvl="5">
      <w:start w:val="1"/>
      <w:numFmt w:val="decimal"/>
      <w:lvlText w:val="%1.%2.%3.%4.%5.%6."/>
      <w:lvlJc w:val="left"/>
      <w:pPr>
        <w:tabs>
          <w:tab w:val="num" w:pos="11580"/>
        </w:tabs>
        <w:ind w:left="11580" w:hanging="1080"/>
      </w:pPr>
      <w:rPr>
        <w:rFonts w:hint="default"/>
      </w:rPr>
    </w:lvl>
    <w:lvl w:ilvl="6">
      <w:start w:val="1"/>
      <w:numFmt w:val="decimal"/>
      <w:lvlText w:val="%1.%2.%3.%4.%5.%6.%7."/>
      <w:lvlJc w:val="left"/>
      <w:pPr>
        <w:tabs>
          <w:tab w:val="num" w:pos="14040"/>
        </w:tabs>
        <w:ind w:left="14040" w:hanging="1440"/>
      </w:pPr>
      <w:rPr>
        <w:rFonts w:hint="default"/>
      </w:rPr>
    </w:lvl>
    <w:lvl w:ilvl="7">
      <w:start w:val="1"/>
      <w:numFmt w:val="decimal"/>
      <w:lvlText w:val="%1.%2.%3.%4.%5.%6.%7.%8."/>
      <w:lvlJc w:val="left"/>
      <w:pPr>
        <w:tabs>
          <w:tab w:val="num" w:pos="16140"/>
        </w:tabs>
        <w:ind w:left="16140" w:hanging="1440"/>
      </w:pPr>
      <w:rPr>
        <w:rFonts w:hint="default"/>
      </w:rPr>
    </w:lvl>
    <w:lvl w:ilvl="8">
      <w:start w:val="1"/>
      <w:numFmt w:val="decimal"/>
      <w:lvlText w:val="%1.%2.%3.%4.%5.%6.%7.%8.%9."/>
      <w:lvlJc w:val="left"/>
      <w:pPr>
        <w:tabs>
          <w:tab w:val="num" w:pos="18600"/>
        </w:tabs>
        <w:ind w:left="18600" w:hanging="1800"/>
      </w:pPr>
      <w:rPr>
        <w:rFonts w:hint="default"/>
      </w:rPr>
    </w:lvl>
  </w:abstractNum>
  <w:abstractNum w:abstractNumId="11">
    <w:nsid w:val="32A236A0"/>
    <w:multiLevelType w:val="multilevel"/>
    <w:tmpl w:val="A1E4390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90B0C3E"/>
    <w:multiLevelType w:val="hybridMultilevel"/>
    <w:tmpl w:val="C6763238"/>
    <w:lvl w:ilvl="0" w:tplc="F4CC00A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367AE9"/>
    <w:multiLevelType w:val="multilevel"/>
    <w:tmpl w:val="36CEF7A4"/>
    <w:lvl w:ilvl="0">
      <w:start w:val="6"/>
      <w:numFmt w:val="decimal"/>
      <w:lvlText w:val="%1."/>
      <w:lvlJc w:val="left"/>
      <w:pPr>
        <w:tabs>
          <w:tab w:val="num" w:pos="1440"/>
        </w:tabs>
        <w:ind w:left="1440" w:hanging="1440"/>
      </w:pPr>
      <w:rPr>
        <w:rFonts w:hint="default"/>
      </w:rPr>
    </w:lvl>
    <w:lvl w:ilvl="1">
      <w:start w:val="7"/>
      <w:numFmt w:val="decimal"/>
      <w:lvlText w:val="%1.%2."/>
      <w:lvlJc w:val="left"/>
      <w:pPr>
        <w:tabs>
          <w:tab w:val="num" w:pos="2007"/>
        </w:tabs>
        <w:ind w:left="2007" w:hanging="1440"/>
      </w:pPr>
      <w:rPr>
        <w:rFonts w:hint="default"/>
      </w:rPr>
    </w:lvl>
    <w:lvl w:ilvl="2">
      <w:start w:val="1"/>
      <w:numFmt w:val="decimal"/>
      <w:lvlText w:val="%1.%2.%3."/>
      <w:lvlJc w:val="left"/>
      <w:pPr>
        <w:tabs>
          <w:tab w:val="num" w:pos="2574"/>
        </w:tabs>
        <w:ind w:left="2574" w:hanging="1440"/>
      </w:pPr>
      <w:rPr>
        <w:rFonts w:hint="default"/>
      </w:rPr>
    </w:lvl>
    <w:lvl w:ilvl="3">
      <w:start w:val="1"/>
      <w:numFmt w:val="decimal"/>
      <w:lvlText w:val="%1.%2.%3.%4."/>
      <w:lvlJc w:val="left"/>
      <w:pPr>
        <w:tabs>
          <w:tab w:val="num" w:pos="3141"/>
        </w:tabs>
        <w:ind w:left="3141" w:hanging="144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nsid w:val="41843299"/>
    <w:multiLevelType w:val="hybridMultilevel"/>
    <w:tmpl w:val="D152AD8A"/>
    <w:lvl w:ilvl="0" w:tplc="67269486">
      <w:numFmt w:val="bullet"/>
      <w:lvlText w:val="-"/>
      <w:lvlJc w:val="left"/>
      <w:pPr>
        <w:tabs>
          <w:tab w:val="num" w:pos="1211"/>
        </w:tabs>
        <w:ind w:left="0" w:firstLine="851"/>
      </w:pPr>
      <w:rPr>
        <w:rFonts w:ascii="Times New Roman" w:eastAsia="Times New Roman" w:hAnsi="Times New Roman" w:cs="Times New Roman" w:hint="default"/>
        <w:sz w:val="24"/>
      </w:rPr>
    </w:lvl>
    <w:lvl w:ilvl="1" w:tplc="800839FC" w:tentative="1">
      <w:start w:val="1"/>
      <w:numFmt w:val="bullet"/>
      <w:lvlText w:val="o"/>
      <w:lvlJc w:val="left"/>
      <w:pPr>
        <w:tabs>
          <w:tab w:val="num" w:pos="2200"/>
        </w:tabs>
        <w:ind w:left="2200" w:hanging="360"/>
      </w:pPr>
      <w:rPr>
        <w:rFonts w:ascii="Courier New" w:hAnsi="Courier New" w:hint="default"/>
      </w:rPr>
    </w:lvl>
    <w:lvl w:ilvl="2" w:tplc="D60299E2" w:tentative="1">
      <w:start w:val="1"/>
      <w:numFmt w:val="bullet"/>
      <w:lvlText w:val=""/>
      <w:lvlJc w:val="left"/>
      <w:pPr>
        <w:tabs>
          <w:tab w:val="num" w:pos="2920"/>
        </w:tabs>
        <w:ind w:left="2920" w:hanging="360"/>
      </w:pPr>
      <w:rPr>
        <w:rFonts w:ascii="Wingdings" w:hAnsi="Wingdings" w:hint="default"/>
      </w:rPr>
    </w:lvl>
    <w:lvl w:ilvl="3" w:tplc="1FBCC806" w:tentative="1">
      <w:start w:val="1"/>
      <w:numFmt w:val="bullet"/>
      <w:lvlText w:val=""/>
      <w:lvlJc w:val="left"/>
      <w:pPr>
        <w:tabs>
          <w:tab w:val="num" w:pos="3640"/>
        </w:tabs>
        <w:ind w:left="3640" w:hanging="360"/>
      </w:pPr>
      <w:rPr>
        <w:rFonts w:ascii="Symbol" w:hAnsi="Symbol" w:hint="default"/>
      </w:rPr>
    </w:lvl>
    <w:lvl w:ilvl="4" w:tplc="13867286" w:tentative="1">
      <w:start w:val="1"/>
      <w:numFmt w:val="bullet"/>
      <w:lvlText w:val="o"/>
      <w:lvlJc w:val="left"/>
      <w:pPr>
        <w:tabs>
          <w:tab w:val="num" w:pos="4360"/>
        </w:tabs>
        <w:ind w:left="4360" w:hanging="360"/>
      </w:pPr>
      <w:rPr>
        <w:rFonts w:ascii="Courier New" w:hAnsi="Courier New" w:hint="default"/>
      </w:rPr>
    </w:lvl>
    <w:lvl w:ilvl="5" w:tplc="0BECC8DE" w:tentative="1">
      <w:start w:val="1"/>
      <w:numFmt w:val="bullet"/>
      <w:lvlText w:val=""/>
      <w:lvlJc w:val="left"/>
      <w:pPr>
        <w:tabs>
          <w:tab w:val="num" w:pos="5080"/>
        </w:tabs>
        <w:ind w:left="5080" w:hanging="360"/>
      </w:pPr>
      <w:rPr>
        <w:rFonts w:ascii="Wingdings" w:hAnsi="Wingdings" w:hint="default"/>
      </w:rPr>
    </w:lvl>
    <w:lvl w:ilvl="6" w:tplc="7AA20A94" w:tentative="1">
      <w:start w:val="1"/>
      <w:numFmt w:val="bullet"/>
      <w:lvlText w:val=""/>
      <w:lvlJc w:val="left"/>
      <w:pPr>
        <w:tabs>
          <w:tab w:val="num" w:pos="5800"/>
        </w:tabs>
        <w:ind w:left="5800" w:hanging="360"/>
      </w:pPr>
      <w:rPr>
        <w:rFonts w:ascii="Symbol" w:hAnsi="Symbol" w:hint="default"/>
      </w:rPr>
    </w:lvl>
    <w:lvl w:ilvl="7" w:tplc="434288E6" w:tentative="1">
      <w:start w:val="1"/>
      <w:numFmt w:val="bullet"/>
      <w:lvlText w:val="o"/>
      <w:lvlJc w:val="left"/>
      <w:pPr>
        <w:tabs>
          <w:tab w:val="num" w:pos="6520"/>
        </w:tabs>
        <w:ind w:left="6520" w:hanging="360"/>
      </w:pPr>
      <w:rPr>
        <w:rFonts w:ascii="Courier New" w:hAnsi="Courier New" w:hint="default"/>
      </w:rPr>
    </w:lvl>
    <w:lvl w:ilvl="8" w:tplc="7228CC72" w:tentative="1">
      <w:start w:val="1"/>
      <w:numFmt w:val="bullet"/>
      <w:lvlText w:val=""/>
      <w:lvlJc w:val="left"/>
      <w:pPr>
        <w:tabs>
          <w:tab w:val="num" w:pos="7240"/>
        </w:tabs>
        <w:ind w:left="7240" w:hanging="360"/>
      </w:pPr>
      <w:rPr>
        <w:rFonts w:ascii="Wingdings" w:hAnsi="Wingdings" w:hint="default"/>
      </w:rPr>
    </w:lvl>
  </w:abstractNum>
  <w:abstractNum w:abstractNumId="15">
    <w:nsid w:val="43F54FF6"/>
    <w:multiLevelType w:val="multilevel"/>
    <w:tmpl w:val="CED2D12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445702AE"/>
    <w:multiLevelType w:val="hybridMultilevel"/>
    <w:tmpl w:val="D152AD8A"/>
    <w:lvl w:ilvl="0" w:tplc="B2DACA7A">
      <w:numFmt w:val="bullet"/>
      <w:lvlText w:val="-"/>
      <w:lvlJc w:val="left"/>
      <w:pPr>
        <w:tabs>
          <w:tab w:val="num" w:pos="1211"/>
        </w:tabs>
        <w:ind w:left="0" w:firstLine="851"/>
      </w:pPr>
      <w:rPr>
        <w:rFonts w:ascii="Times New Roman" w:eastAsia="Times New Roman" w:hAnsi="Times New Roman" w:cs="Times New Roman" w:hint="default"/>
        <w:sz w:val="24"/>
      </w:rPr>
    </w:lvl>
    <w:lvl w:ilvl="1" w:tplc="265840CA" w:tentative="1">
      <w:start w:val="1"/>
      <w:numFmt w:val="bullet"/>
      <w:lvlText w:val="o"/>
      <w:lvlJc w:val="left"/>
      <w:pPr>
        <w:tabs>
          <w:tab w:val="num" w:pos="2200"/>
        </w:tabs>
        <w:ind w:left="2200" w:hanging="360"/>
      </w:pPr>
      <w:rPr>
        <w:rFonts w:ascii="Courier New" w:hAnsi="Courier New" w:hint="default"/>
      </w:rPr>
    </w:lvl>
    <w:lvl w:ilvl="2" w:tplc="E52ED266" w:tentative="1">
      <w:start w:val="1"/>
      <w:numFmt w:val="bullet"/>
      <w:lvlText w:val=""/>
      <w:lvlJc w:val="left"/>
      <w:pPr>
        <w:tabs>
          <w:tab w:val="num" w:pos="2920"/>
        </w:tabs>
        <w:ind w:left="2920" w:hanging="360"/>
      </w:pPr>
      <w:rPr>
        <w:rFonts w:ascii="Wingdings" w:hAnsi="Wingdings" w:hint="default"/>
      </w:rPr>
    </w:lvl>
    <w:lvl w:ilvl="3" w:tplc="41D878AC" w:tentative="1">
      <w:start w:val="1"/>
      <w:numFmt w:val="bullet"/>
      <w:lvlText w:val=""/>
      <w:lvlJc w:val="left"/>
      <w:pPr>
        <w:tabs>
          <w:tab w:val="num" w:pos="3640"/>
        </w:tabs>
        <w:ind w:left="3640" w:hanging="360"/>
      </w:pPr>
      <w:rPr>
        <w:rFonts w:ascii="Symbol" w:hAnsi="Symbol" w:hint="default"/>
      </w:rPr>
    </w:lvl>
    <w:lvl w:ilvl="4" w:tplc="E806CA1C" w:tentative="1">
      <w:start w:val="1"/>
      <w:numFmt w:val="bullet"/>
      <w:lvlText w:val="o"/>
      <w:lvlJc w:val="left"/>
      <w:pPr>
        <w:tabs>
          <w:tab w:val="num" w:pos="4360"/>
        </w:tabs>
        <w:ind w:left="4360" w:hanging="360"/>
      </w:pPr>
      <w:rPr>
        <w:rFonts w:ascii="Courier New" w:hAnsi="Courier New" w:hint="default"/>
      </w:rPr>
    </w:lvl>
    <w:lvl w:ilvl="5" w:tplc="4C16536E" w:tentative="1">
      <w:start w:val="1"/>
      <w:numFmt w:val="bullet"/>
      <w:lvlText w:val=""/>
      <w:lvlJc w:val="left"/>
      <w:pPr>
        <w:tabs>
          <w:tab w:val="num" w:pos="5080"/>
        </w:tabs>
        <w:ind w:left="5080" w:hanging="360"/>
      </w:pPr>
      <w:rPr>
        <w:rFonts w:ascii="Wingdings" w:hAnsi="Wingdings" w:hint="default"/>
      </w:rPr>
    </w:lvl>
    <w:lvl w:ilvl="6" w:tplc="1480F7AA" w:tentative="1">
      <w:start w:val="1"/>
      <w:numFmt w:val="bullet"/>
      <w:lvlText w:val=""/>
      <w:lvlJc w:val="left"/>
      <w:pPr>
        <w:tabs>
          <w:tab w:val="num" w:pos="5800"/>
        </w:tabs>
        <w:ind w:left="5800" w:hanging="360"/>
      </w:pPr>
      <w:rPr>
        <w:rFonts w:ascii="Symbol" w:hAnsi="Symbol" w:hint="default"/>
      </w:rPr>
    </w:lvl>
    <w:lvl w:ilvl="7" w:tplc="EE2E00E6" w:tentative="1">
      <w:start w:val="1"/>
      <w:numFmt w:val="bullet"/>
      <w:lvlText w:val="o"/>
      <w:lvlJc w:val="left"/>
      <w:pPr>
        <w:tabs>
          <w:tab w:val="num" w:pos="6520"/>
        </w:tabs>
        <w:ind w:left="6520" w:hanging="360"/>
      </w:pPr>
      <w:rPr>
        <w:rFonts w:ascii="Courier New" w:hAnsi="Courier New" w:hint="default"/>
      </w:rPr>
    </w:lvl>
    <w:lvl w:ilvl="8" w:tplc="EDD005E8" w:tentative="1">
      <w:start w:val="1"/>
      <w:numFmt w:val="bullet"/>
      <w:lvlText w:val=""/>
      <w:lvlJc w:val="left"/>
      <w:pPr>
        <w:tabs>
          <w:tab w:val="num" w:pos="7240"/>
        </w:tabs>
        <w:ind w:left="7240" w:hanging="360"/>
      </w:pPr>
      <w:rPr>
        <w:rFonts w:ascii="Wingdings" w:hAnsi="Wingdings" w:hint="default"/>
      </w:rPr>
    </w:lvl>
  </w:abstractNum>
  <w:abstractNum w:abstractNumId="17">
    <w:nsid w:val="44F350B7"/>
    <w:multiLevelType w:val="multilevel"/>
    <w:tmpl w:val="2D1853CC"/>
    <w:lvl w:ilvl="0">
      <w:start w:val="1"/>
      <w:numFmt w:val="decimal"/>
      <w:lvlText w:val="%1."/>
      <w:lvlJc w:val="left"/>
      <w:pPr>
        <w:ind w:left="720" w:hanging="360"/>
      </w:pPr>
      <w:rPr>
        <w:rFonts w:hint="default"/>
        <w:b/>
        <w:i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8">
    <w:nsid w:val="458F4D3A"/>
    <w:multiLevelType w:val="hybridMultilevel"/>
    <w:tmpl w:val="D152AD8A"/>
    <w:lvl w:ilvl="0" w:tplc="19E81F58">
      <w:numFmt w:val="bullet"/>
      <w:lvlText w:val="-"/>
      <w:lvlJc w:val="left"/>
      <w:pPr>
        <w:tabs>
          <w:tab w:val="num" w:pos="1880"/>
        </w:tabs>
        <w:ind w:left="1880" w:hanging="746"/>
      </w:pPr>
      <w:rPr>
        <w:rFonts w:ascii="Times New Roman" w:eastAsia="Times New Roman" w:hAnsi="Times New Roman" w:cs="Times New Roman" w:hint="default"/>
        <w:sz w:val="24"/>
      </w:rPr>
    </w:lvl>
    <w:lvl w:ilvl="1" w:tplc="EAFAFF38" w:tentative="1">
      <w:start w:val="1"/>
      <w:numFmt w:val="bullet"/>
      <w:lvlText w:val="o"/>
      <w:lvlJc w:val="left"/>
      <w:pPr>
        <w:tabs>
          <w:tab w:val="num" w:pos="2200"/>
        </w:tabs>
        <w:ind w:left="2200" w:hanging="360"/>
      </w:pPr>
      <w:rPr>
        <w:rFonts w:ascii="Courier New" w:hAnsi="Courier New" w:hint="default"/>
      </w:rPr>
    </w:lvl>
    <w:lvl w:ilvl="2" w:tplc="B51EC3EE" w:tentative="1">
      <w:start w:val="1"/>
      <w:numFmt w:val="bullet"/>
      <w:lvlText w:val=""/>
      <w:lvlJc w:val="left"/>
      <w:pPr>
        <w:tabs>
          <w:tab w:val="num" w:pos="2920"/>
        </w:tabs>
        <w:ind w:left="2920" w:hanging="360"/>
      </w:pPr>
      <w:rPr>
        <w:rFonts w:ascii="Wingdings" w:hAnsi="Wingdings" w:hint="default"/>
      </w:rPr>
    </w:lvl>
    <w:lvl w:ilvl="3" w:tplc="092C376C" w:tentative="1">
      <w:start w:val="1"/>
      <w:numFmt w:val="bullet"/>
      <w:lvlText w:val=""/>
      <w:lvlJc w:val="left"/>
      <w:pPr>
        <w:tabs>
          <w:tab w:val="num" w:pos="3640"/>
        </w:tabs>
        <w:ind w:left="3640" w:hanging="360"/>
      </w:pPr>
      <w:rPr>
        <w:rFonts w:ascii="Symbol" w:hAnsi="Symbol" w:hint="default"/>
      </w:rPr>
    </w:lvl>
    <w:lvl w:ilvl="4" w:tplc="BA5856B8" w:tentative="1">
      <w:start w:val="1"/>
      <w:numFmt w:val="bullet"/>
      <w:lvlText w:val="o"/>
      <w:lvlJc w:val="left"/>
      <w:pPr>
        <w:tabs>
          <w:tab w:val="num" w:pos="4360"/>
        </w:tabs>
        <w:ind w:left="4360" w:hanging="360"/>
      </w:pPr>
      <w:rPr>
        <w:rFonts w:ascii="Courier New" w:hAnsi="Courier New" w:hint="default"/>
      </w:rPr>
    </w:lvl>
    <w:lvl w:ilvl="5" w:tplc="60703844" w:tentative="1">
      <w:start w:val="1"/>
      <w:numFmt w:val="bullet"/>
      <w:lvlText w:val=""/>
      <w:lvlJc w:val="left"/>
      <w:pPr>
        <w:tabs>
          <w:tab w:val="num" w:pos="5080"/>
        </w:tabs>
        <w:ind w:left="5080" w:hanging="360"/>
      </w:pPr>
      <w:rPr>
        <w:rFonts w:ascii="Wingdings" w:hAnsi="Wingdings" w:hint="default"/>
      </w:rPr>
    </w:lvl>
    <w:lvl w:ilvl="6" w:tplc="07943404" w:tentative="1">
      <w:start w:val="1"/>
      <w:numFmt w:val="bullet"/>
      <w:lvlText w:val=""/>
      <w:lvlJc w:val="left"/>
      <w:pPr>
        <w:tabs>
          <w:tab w:val="num" w:pos="5800"/>
        </w:tabs>
        <w:ind w:left="5800" w:hanging="360"/>
      </w:pPr>
      <w:rPr>
        <w:rFonts w:ascii="Symbol" w:hAnsi="Symbol" w:hint="default"/>
      </w:rPr>
    </w:lvl>
    <w:lvl w:ilvl="7" w:tplc="EFD8B222" w:tentative="1">
      <w:start w:val="1"/>
      <w:numFmt w:val="bullet"/>
      <w:lvlText w:val="o"/>
      <w:lvlJc w:val="left"/>
      <w:pPr>
        <w:tabs>
          <w:tab w:val="num" w:pos="6520"/>
        </w:tabs>
        <w:ind w:left="6520" w:hanging="360"/>
      </w:pPr>
      <w:rPr>
        <w:rFonts w:ascii="Courier New" w:hAnsi="Courier New" w:hint="default"/>
      </w:rPr>
    </w:lvl>
    <w:lvl w:ilvl="8" w:tplc="6FB6317E" w:tentative="1">
      <w:start w:val="1"/>
      <w:numFmt w:val="bullet"/>
      <w:lvlText w:val=""/>
      <w:lvlJc w:val="left"/>
      <w:pPr>
        <w:tabs>
          <w:tab w:val="num" w:pos="7240"/>
        </w:tabs>
        <w:ind w:left="7240" w:hanging="360"/>
      </w:pPr>
      <w:rPr>
        <w:rFonts w:ascii="Wingdings" w:hAnsi="Wingdings" w:hint="default"/>
      </w:rPr>
    </w:lvl>
  </w:abstractNum>
  <w:abstractNum w:abstractNumId="19">
    <w:nsid w:val="474553C4"/>
    <w:multiLevelType w:val="hybridMultilevel"/>
    <w:tmpl w:val="949A4362"/>
    <w:lvl w:ilvl="0" w:tplc="24B0BA46">
      <w:numFmt w:val="bullet"/>
      <w:lvlText w:val="-"/>
      <w:lvlJc w:val="left"/>
      <w:pPr>
        <w:tabs>
          <w:tab w:val="num" w:pos="1211"/>
        </w:tabs>
        <w:ind w:left="0" w:firstLine="851"/>
      </w:pPr>
      <w:rPr>
        <w:rFonts w:ascii="Times New Roman" w:eastAsia="Times New Roman" w:hAnsi="Times New Roman" w:cs="Times New Roman" w:hint="default"/>
        <w:sz w:val="24"/>
      </w:rPr>
    </w:lvl>
    <w:lvl w:ilvl="1" w:tplc="A6185250" w:tentative="1">
      <w:start w:val="1"/>
      <w:numFmt w:val="bullet"/>
      <w:lvlText w:val="o"/>
      <w:lvlJc w:val="left"/>
      <w:pPr>
        <w:tabs>
          <w:tab w:val="num" w:pos="1440"/>
        </w:tabs>
        <w:ind w:left="1440" w:hanging="360"/>
      </w:pPr>
      <w:rPr>
        <w:rFonts w:ascii="Courier New" w:hAnsi="Courier New" w:hint="default"/>
      </w:rPr>
    </w:lvl>
    <w:lvl w:ilvl="2" w:tplc="521EA082" w:tentative="1">
      <w:start w:val="1"/>
      <w:numFmt w:val="bullet"/>
      <w:lvlText w:val=""/>
      <w:lvlJc w:val="left"/>
      <w:pPr>
        <w:tabs>
          <w:tab w:val="num" w:pos="2160"/>
        </w:tabs>
        <w:ind w:left="2160" w:hanging="360"/>
      </w:pPr>
      <w:rPr>
        <w:rFonts w:ascii="Wingdings" w:hAnsi="Wingdings" w:hint="default"/>
      </w:rPr>
    </w:lvl>
    <w:lvl w:ilvl="3" w:tplc="287A1856" w:tentative="1">
      <w:start w:val="1"/>
      <w:numFmt w:val="bullet"/>
      <w:lvlText w:val=""/>
      <w:lvlJc w:val="left"/>
      <w:pPr>
        <w:tabs>
          <w:tab w:val="num" w:pos="2880"/>
        </w:tabs>
        <w:ind w:left="2880" w:hanging="360"/>
      </w:pPr>
      <w:rPr>
        <w:rFonts w:ascii="Symbol" w:hAnsi="Symbol" w:hint="default"/>
      </w:rPr>
    </w:lvl>
    <w:lvl w:ilvl="4" w:tplc="E3248F3C" w:tentative="1">
      <w:start w:val="1"/>
      <w:numFmt w:val="bullet"/>
      <w:lvlText w:val="o"/>
      <w:lvlJc w:val="left"/>
      <w:pPr>
        <w:tabs>
          <w:tab w:val="num" w:pos="3600"/>
        </w:tabs>
        <w:ind w:left="3600" w:hanging="360"/>
      </w:pPr>
      <w:rPr>
        <w:rFonts w:ascii="Courier New" w:hAnsi="Courier New" w:hint="default"/>
      </w:rPr>
    </w:lvl>
    <w:lvl w:ilvl="5" w:tplc="856E6AF4" w:tentative="1">
      <w:start w:val="1"/>
      <w:numFmt w:val="bullet"/>
      <w:lvlText w:val=""/>
      <w:lvlJc w:val="left"/>
      <w:pPr>
        <w:tabs>
          <w:tab w:val="num" w:pos="4320"/>
        </w:tabs>
        <w:ind w:left="4320" w:hanging="360"/>
      </w:pPr>
      <w:rPr>
        <w:rFonts w:ascii="Wingdings" w:hAnsi="Wingdings" w:hint="default"/>
      </w:rPr>
    </w:lvl>
    <w:lvl w:ilvl="6" w:tplc="80EE955A" w:tentative="1">
      <w:start w:val="1"/>
      <w:numFmt w:val="bullet"/>
      <w:lvlText w:val=""/>
      <w:lvlJc w:val="left"/>
      <w:pPr>
        <w:tabs>
          <w:tab w:val="num" w:pos="5040"/>
        </w:tabs>
        <w:ind w:left="5040" w:hanging="360"/>
      </w:pPr>
      <w:rPr>
        <w:rFonts w:ascii="Symbol" w:hAnsi="Symbol" w:hint="default"/>
      </w:rPr>
    </w:lvl>
    <w:lvl w:ilvl="7" w:tplc="12780A88" w:tentative="1">
      <w:start w:val="1"/>
      <w:numFmt w:val="bullet"/>
      <w:lvlText w:val="o"/>
      <w:lvlJc w:val="left"/>
      <w:pPr>
        <w:tabs>
          <w:tab w:val="num" w:pos="5760"/>
        </w:tabs>
        <w:ind w:left="5760" w:hanging="360"/>
      </w:pPr>
      <w:rPr>
        <w:rFonts w:ascii="Courier New" w:hAnsi="Courier New" w:hint="default"/>
      </w:rPr>
    </w:lvl>
    <w:lvl w:ilvl="8" w:tplc="58925D6A" w:tentative="1">
      <w:start w:val="1"/>
      <w:numFmt w:val="bullet"/>
      <w:lvlText w:val=""/>
      <w:lvlJc w:val="left"/>
      <w:pPr>
        <w:tabs>
          <w:tab w:val="num" w:pos="6480"/>
        </w:tabs>
        <w:ind w:left="6480" w:hanging="360"/>
      </w:pPr>
      <w:rPr>
        <w:rFonts w:ascii="Wingdings" w:hAnsi="Wingdings" w:hint="default"/>
      </w:rPr>
    </w:lvl>
  </w:abstractNum>
  <w:abstractNum w:abstractNumId="20">
    <w:nsid w:val="4FAF3BD1"/>
    <w:multiLevelType w:val="hybridMultilevel"/>
    <w:tmpl w:val="F81CFE8E"/>
    <w:lvl w:ilvl="0" w:tplc="9F60A5C2">
      <w:start w:val="1"/>
      <w:numFmt w:val="bullet"/>
      <w:lvlText w:val=""/>
      <w:lvlJc w:val="left"/>
      <w:pPr>
        <w:tabs>
          <w:tab w:val="num" w:pos="1480"/>
        </w:tabs>
        <w:ind w:left="1480" w:hanging="360"/>
      </w:pPr>
      <w:rPr>
        <w:rFonts w:ascii="Symbol" w:hAnsi="Symbol" w:hint="default"/>
      </w:rPr>
    </w:lvl>
    <w:lvl w:ilvl="1" w:tplc="83747DF6" w:tentative="1">
      <w:start w:val="1"/>
      <w:numFmt w:val="bullet"/>
      <w:lvlText w:val="o"/>
      <w:lvlJc w:val="left"/>
      <w:pPr>
        <w:tabs>
          <w:tab w:val="num" w:pos="2200"/>
        </w:tabs>
        <w:ind w:left="2200" w:hanging="360"/>
      </w:pPr>
      <w:rPr>
        <w:rFonts w:ascii="Courier New" w:hAnsi="Courier New" w:hint="default"/>
      </w:rPr>
    </w:lvl>
    <w:lvl w:ilvl="2" w:tplc="E2847CD0" w:tentative="1">
      <w:start w:val="1"/>
      <w:numFmt w:val="bullet"/>
      <w:lvlText w:val=""/>
      <w:lvlJc w:val="left"/>
      <w:pPr>
        <w:tabs>
          <w:tab w:val="num" w:pos="2920"/>
        </w:tabs>
        <w:ind w:left="2920" w:hanging="360"/>
      </w:pPr>
      <w:rPr>
        <w:rFonts w:ascii="Wingdings" w:hAnsi="Wingdings" w:hint="default"/>
      </w:rPr>
    </w:lvl>
    <w:lvl w:ilvl="3" w:tplc="9F2CEE18" w:tentative="1">
      <w:start w:val="1"/>
      <w:numFmt w:val="bullet"/>
      <w:lvlText w:val=""/>
      <w:lvlJc w:val="left"/>
      <w:pPr>
        <w:tabs>
          <w:tab w:val="num" w:pos="3640"/>
        </w:tabs>
        <w:ind w:left="3640" w:hanging="360"/>
      </w:pPr>
      <w:rPr>
        <w:rFonts w:ascii="Symbol" w:hAnsi="Symbol" w:hint="default"/>
      </w:rPr>
    </w:lvl>
    <w:lvl w:ilvl="4" w:tplc="D5ACAAB0" w:tentative="1">
      <w:start w:val="1"/>
      <w:numFmt w:val="bullet"/>
      <w:lvlText w:val="o"/>
      <w:lvlJc w:val="left"/>
      <w:pPr>
        <w:tabs>
          <w:tab w:val="num" w:pos="4360"/>
        </w:tabs>
        <w:ind w:left="4360" w:hanging="360"/>
      </w:pPr>
      <w:rPr>
        <w:rFonts w:ascii="Courier New" w:hAnsi="Courier New" w:hint="default"/>
      </w:rPr>
    </w:lvl>
    <w:lvl w:ilvl="5" w:tplc="A0E0511A" w:tentative="1">
      <w:start w:val="1"/>
      <w:numFmt w:val="bullet"/>
      <w:lvlText w:val=""/>
      <w:lvlJc w:val="left"/>
      <w:pPr>
        <w:tabs>
          <w:tab w:val="num" w:pos="5080"/>
        </w:tabs>
        <w:ind w:left="5080" w:hanging="360"/>
      </w:pPr>
      <w:rPr>
        <w:rFonts w:ascii="Wingdings" w:hAnsi="Wingdings" w:hint="default"/>
      </w:rPr>
    </w:lvl>
    <w:lvl w:ilvl="6" w:tplc="B162AE66" w:tentative="1">
      <w:start w:val="1"/>
      <w:numFmt w:val="bullet"/>
      <w:lvlText w:val=""/>
      <w:lvlJc w:val="left"/>
      <w:pPr>
        <w:tabs>
          <w:tab w:val="num" w:pos="5800"/>
        </w:tabs>
        <w:ind w:left="5800" w:hanging="360"/>
      </w:pPr>
      <w:rPr>
        <w:rFonts w:ascii="Symbol" w:hAnsi="Symbol" w:hint="default"/>
      </w:rPr>
    </w:lvl>
    <w:lvl w:ilvl="7" w:tplc="2C46CC40" w:tentative="1">
      <w:start w:val="1"/>
      <w:numFmt w:val="bullet"/>
      <w:lvlText w:val="o"/>
      <w:lvlJc w:val="left"/>
      <w:pPr>
        <w:tabs>
          <w:tab w:val="num" w:pos="6520"/>
        </w:tabs>
        <w:ind w:left="6520" w:hanging="360"/>
      </w:pPr>
      <w:rPr>
        <w:rFonts w:ascii="Courier New" w:hAnsi="Courier New" w:hint="default"/>
      </w:rPr>
    </w:lvl>
    <w:lvl w:ilvl="8" w:tplc="33780A26" w:tentative="1">
      <w:start w:val="1"/>
      <w:numFmt w:val="bullet"/>
      <w:lvlText w:val=""/>
      <w:lvlJc w:val="left"/>
      <w:pPr>
        <w:tabs>
          <w:tab w:val="num" w:pos="7240"/>
        </w:tabs>
        <w:ind w:left="7240" w:hanging="360"/>
      </w:pPr>
      <w:rPr>
        <w:rFonts w:ascii="Wingdings" w:hAnsi="Wingdings" w:hint="default"/>
      </w:rPr>
    </w:lvl>
  </w:abstractNum>
  <w:abstractNum w:abstractNumId="21">
    <w:nsid w:val="54FC1E34"/>
    <w:multiLevelType w:val="hybridMultilevel"/>
    <w:tmpl w:val="F20EC8C8"/>
    <w:lvl w:ilvl="0" w:tplc="B3C03A5A">
      <w:numFmt w:val="bullet"/>
      <w:lvlText w:val="-"/>
      <w:lvlJc w:val="left"/>
      <w:pPr>
        <w:tabs>
          <w:tab w:val="num" w:pos="1880"/>
        </w:tabs>
        <w:ind w:left="1880" w:hanging="360"/>
      </w:pPr>
      <w:rPr>
        <w:rFonts w:ascii="Times New Roman" w:eastAsia="Times New Roman" w:hAnsi="Times New Roman" w:cs="Times New Roman" w:hint="default"/>
        <w:sz w:val="24"/>
      </w:rPr>
    </w:lvl>
    <w:lvl w:ilvl="1" w:tplc="FDEE6198" w:tentative="1">
      <w:start w:val="1"/>
      <w:numFmt w:val="bullet"/>
      <w:lvlText w:val="o"/>
      <w:lvlJc w:val="left"/>
      <w:pPr>
        <w:tabs>
          <w:tab w:val="num" w:pos="2200"/>
        </w:tabs>
        <w:ind w:left="2200" w:hanging="360"/>
      </w:pPr>
      <w:rPr>
        <w:rFonts w:ascii="Courier New" w:hAnsi="Courier New" w:hint="default"/>
      </w:rPr>
    </w:lvl>
    <w:lvl w:ilvl="2" w:tplc="995E52DA" w:tentative="1">
      <w:start w:val="1"/>
      <w:numFmt w:val="bullet"/>
      <w:lvlText w:val=""/>
      <w:lvlJc w:val="left"/>
      <w:pPr>
        <w:tabs>
          <w:tab w:val="num" w:pos="2920"/>
        </w:tabs>
        <w:ind w:left="2920" w:hanging="360"/>
      </w:pPr>
      <w:rPr>
        <w:rFonts w:ascii="Wingdings" w:hAnsi="Wingdings" w:hint="default"/>
      </w:rPr>
    </w:lvl>
    <w:lvl w:ilvl="3" w:tplc="D930B030" w:tentative="1">
      <w:start w:val="1"/>
      <w:numFmt w:val="bullet"/>
      <w:lvlText w:val=""/>
      <w:lvlJc w:val="left"/>
      <w:pPr>
        <w:tabs>
          <w:tab w:val="num" w:pos="3640"/>
        </w:tabs>
        <w:ind w:left="3640" w:hanging="360"/>
      </w:pPr>
      <w:rPr>
        <w:rFonts w:ascii="Symbol" w:hAnsi="Symbol" w:hint="default"/>
      </w:rPr>
    </w:lvl>
    <w:lvl w:ilvl="4" w:tplc="B890E730" w:tentative="1">
      <w:start w:val="1"/>
      <w:numFmt w:val="bullet"/>
      <w:lvlText w:val="o"/>
      <w:lvlJc w:val="left"/>
      <w:pPr>
        <w:tabs>
          <w:tab w:val="num" w:pos="4360"/>
        </w:tabs>
        <w:ind w:left="4360" w:hanging="360"/>
      </w:pPr>
      <w:rPr>
        <w:rFonts w:ascii="Courier New" w:hAnsi="Courier New" w:hint="default"/>
      </w:rPr>
    </w:lvl>
    <w:lvl w:ilvl="5" w:tplc="C03A0D7A" w:tentative="1">
      <w:start w:val="1"/>
      <w:numFmt w:val="bullet"/>
      <w:lvlText w:val=""/>
      <w:lvlJc w:val="left"/>
      <w:pPr>
        <w:tabs>
          <w:tab w:val="num" w:pos="5080"/>
        </w:tabs>
        <w:ind w:left="5080" w:hanging="360"/>
      </w:pPr>
      <w:rPr>
        <w:rFonts w:ascii="Wingdings" w:hAnsi="Wingdings" w:hint="default"/>
      </w:rPr>
    </w:lvl>
    <w:lvl w:ilvl="6" w:tplc="647E8DA6" w:tentative="1">
      <w:start w:val="1"/>
      <w:numFmt w:val="bullet"/>
      <w:lvlText w:val=""/>
      <w:lvlJc w:val="left"/>
      <w:pPr>
        <w:tabs>
          <w:tab w:val="num" w:pos="5800"/>
        </w:tabs>
        <w:ind w:left="5800" w:hanging="360"/>
      </w:pPr>
      <w:rPr>
        <w:rFonts w:ascii="Symbol" w:hAnsi="Symbol" w:hint="default"/>
      </w:rPr>
    </w:lvl>
    <w:lvl w:ilvl="7" w:tplc="99222E5E" w:tentative="1">
      <w:start w:val="1"/>
      <w:numFmt w:val="bullet"/>
      <w:lvlText w:val="o"/>
      <w:lvlJc w:val="left"/>
      <w:pPr>
        <w:tabs>
          <w:tab w:val="num" w:pos="6520"/>
        </w:tabs>
        <w:ind w:left="6520" w:hanging="360"/>
      </w:pPr>
      <w:rPr>
        <w:rFonts w:ascii="Courier New" w:hAnsi="Courier New" w:hint="default"/>
      </w:rPr>
    </w:lvl>
    <w:lvl w:ilvl="8" w:tplc="424A886E" w:tentative="1">
      <w:start w:val="1"/>
      <w:numFmt w:val="bullet"/>
      <w:lvlText w:val=""/>
      <w:lvlJc w:val="left"/>
      <w:pPr>
        <w:tabs>
          <w:tab w:val="num" w:pos="7240"/>
        </w:tabs>
        <w:ind w:left="7240" w:hanging="360"/>
      </w:pPr>
      <w:rPr>
        <w:rFonts w:ascii="Wingdings" w:hAnsi="Wingdings" w:hint="default"/>
      </w:rPr>
    </w:lvl>
  </w:abstractNum>
  <w:abstractNum w:abstractNumId="22">
    <w:nsid w:val="58D47AE2"/>
    <w:multiLevelType w:val="hybridMultilevel"/>
    <w:tmpl w:val="E03E2F82"/>
    <w:lvl w:ilvl="0" w:tplc="622E0078">
      <w:numFmt w:val="bullet"/>
      <w:lvlText w:val="-"/>
      <w:lvlJc w:val="left"/>
      <w:pPr>
        <w:tabs>
          <w:tab w:val="num" w:pos="1211"/>
        </w:tabs>
        <w:ind w:left="0" w:firstLine="851"/>
      </w:pPr>
      <w:rPr>
        <w:rFonts w:ascii="Times New Roman" w:eastAsia="Times New Roman" w:hAnsi="Times New Roman" w:cs="Times New Roman" w:hint="default"/>
        <w:sz w:val="24"/>
      </w:rPr>
    </w:lvl>
    <w:lvl w:ilvl="1" w:tplc="46E8BC8A" w:tentative="1">
      <w:start w:val="1"/>
      <w:numFmt w:val="bullet"/>
      <w:lvlText w:val="o"/>
      <w:lvlJc w:val="left"/>
      <w:pPr>
        <w:tabs>
          <w:tab w:val="num" w:pos="1440"/>
        </w:tabs>
        <w:ind w:left="1440" w:hanging="360"/>
      </w:pPr>
      <w:rPr>
        <w:rFonts w:ascii="Courier New" w:hAnsi="Courier New" w:hint="default"/>
      </w:rPr>
    </w:lvl>
    <w:lvl w:ilvl="2" w:tplc="6B1A548C" w:tentative="1">
      <w:start w:val="1"/>
      <w:numFmt w:val="bullet"/>
      <w:lvlText w:val=""/>
      <w:lvlJc w:val="left"/>
      <w:pPr>
        <w:tabs>
          <w:tab w:val="num" w:pos="2160"/>
        </w:tabs>
        <w:ind w:left="2160" w:hanging="360"/>
      </w:pPr>
      <w:rPr>
        <w:rFonts w:ascii="Wingdings" w:hAnsi="Wingdings" w:hint="default"/>
      </w:rPr>
    </w:lvl>
    <w:lvl w:ilvl="3" w:tplc="08782E46" w:tentative="1">
      <w:start w:val="1"/>
      <w:numFmt w:val="bullet"/>
      <w:lvlText w:val=""/>
      <w:lvlJc w:val="left"/>
      <w:pPr>
        <w:tabs>
          <w:tab w:val="num" w:pos="2880"/>
        </w:tabs>
        <w:ind w:left="2880" w:hanging="360"/>
      </w:pPr>
      <w:rPr>
        <w:rFonts w:ascii="Symbol" w:hAnsi="Symbol" w:hint="default"/>
      </w:rPr>
    </w:lvl>
    <w:lvl w:ilvl="4" w:tplc="986606B2" w:tentative="1">
      <w:start w:val="1"/>
      <w:numFmt w:val="bullet"/>
      <w:lvlText w:val="o"/>
      <w:lvlJc w:val="left"/>
      <w:pPr>
        <w:tabs>
          <w:tab w:val="num" w:pos="3600"/>
        </w:tabs>
        <w:ind w:left="3600" w:hanging="360"/>
      </w:pPr>
      <w:rPr>
        <w:rFonts w:ascii="Courier New" w:hAnsi="Courier New" w:hint="default"/>
      </w:rPr>
    </w:lvl>
    <w:lvl w:ilvl="5" w:tplc="59D83EC4" w:tentative="1">
      <w:start w:val="1"/>
      <w:numFmt w:val="bullet"/>
      <w:lvlText w:val=""/>
      <w:lvlJc w:val="left"/>
      <w:pPr>
        <w:tabs>
          <w:tab w:val="num" w:pos="4320"/>
        </w:tabs>
        <w:ind w:left="4320" w:hanging="360"/>
      </w:pPr>
      <w:rPr>
        <w:rFonts w:ascii="Wingdings" w:hAnsi="Wingdings" w:hint="default"/>
      </w:rPr>
    </w:lvl>
    <w:lvl w:ilvl="6" w:tplc="5D5E33C4" w:tentative="1">
      <w:start w:val="1"/>
      <w:numFmt w:val="bullet"/>
      <w:lvlText w:val=""/>
      <w:lvlJc w:val="left"/>
      <w:pPr>
        <w:tabs>
          <w:tab w:val="num" w:pos="5040"/>
        </w:tabs>
        <w:ind w:left="5040" w:hanging="360"/>
      </w:pPr>
      <w:rPr>
        <w:rFonts w:ascii="Symbol" w:hAnsi="Symbol" w:hint="default"/>
      </w:rPr>
    </w:lvl>
    <w:lvl w:ilvl="7" w:tplc="58866AB4" w:tentative="1">
      <w:start w:val="1"/>
      <w:numFmt w:val="bullet"/>
      <w:lvlText w:val="o"/>
      <w:lvlJc w:val="left"/>
      <w:pPr>
        <w:tabs>
          <w:tab w:val="num" w:pos="5760"/>
        </w:tabs>
        <w:ind w:left="5760" w:hanging="360"/>
      </w:pPr>
      <w:rPr>
        <w:rFonts w:ascii="Courier New" w:hAnsi="Courier New" w:hint="default"/>
      </w:rPr>
    </w:lvl>
    <w:lvl w:ilvl="8" w:tplc="1A6E30CE" w:tentative="1">
      <w:start w:val="1"/>
      <w:numFmt w:val="bullet"/>
      <w:lvlText w:val=""/>
      <w:lvlJc w:val="left"/>
      <w:pPr>
        <w:tabs>
          <w:tab w:val="num" w:pos="6480"/>
        </w:tabs>
        <w:ind w:left="6480" w:hanging="360"/>
      </w:pPr>
      <w:rPr>
        <w:rFonts w:ascii="Wingdings" w:hAnsi="Wingdings" w:hint="default"/>
      </w:rPr>
    </w:lvl>
  </w:abstractNum>
  <w:abstractNum w:abstractNumId="23">
    <w:nsid w:val="5BD669CF"/>
    <w:multiLevelType w:val="multilevel"/>
    <w:tmpl w:val="D2A817C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F5A3D74"/>
    <w:multiLevelType w:val="hybridMultilevel"/>
    <w:tmpl w:val="D152AD8A"/>
    <w:lvl w:ilvl="0" w:tplc="20E67570">
      <w:numFmt w:val="bullet"/>
      <w:lvlText w:val="-"/>
      <w:lvlJc w:val="left"/>
      <w:pPr>
        <w:tabs>
          <w:tab w:val="num" w:pos="1211"/>
        </w:tabs>
        <w:ind w:left="851" w:firstLine="0"/>
      </w:pPr>
      <w:rPr>
        <w:rFonts w:ascii="Times New Roman" w:eastAsia="Times New Roman" w:hAnsi="Times New Roman" w:cs="Times New Roman" w:hint="default"/>
        <w:sz w:val="24"/>
      </w:rPr>
    </w:lvl>
    <w:lvl w:ilvl="1" w:tplc="D35613FC" w:tentative="1">
      <w:start w:val="1"/>
      <w:numFmt w:val="bullet"/>
      <w:lvlText w:val="o"/>
      <w:lvlJc w:val="left"/>
      <w:pPr>
        <w:tabs>
          <w:tab w:val="num" w:pos="2200"/>
        </w:tabs>
        <w:ind w:left="2200" w:hanging="360"/>
      </w:pPr>
      <w:rPr>
        <w:rFonts w:ascii="Courier New" w:hAnsi="Courier New" w:hint="default"/>
      </w:rPr>
    </w:lvl>
    <w:lvl w:ilvl="2" w:tplc="EF0421CE" w:tentative="1">
      <w:start w:val="1"/>
      <w:numFmt w:val="bullet"/>
      <w:lvlText w:val=""/>
      <w:lvlJc w:val="left"/>
      <w:pPr>
        <w:tabs>
          <w:tab w:val="num" w:pos="2920"/>
        </w:tabs>
        <w:ind w:left="2920" w:hanging="360"/>
      </w:pPr>
      <w:rPr>
        <w:rFonts w:ascii="Wingdings" w:hAnsi="Wingdings" w:hint="default"/>
      </w:rPr>
    </w:lvl>
    <w:lvl w:ilvl="3" w:tplc="43687854" w:tentative="1">
      <w:start w:val="1"/>
      <w:numFmt w:val="bullet"/>
      <w:lvlText w:val=""/>
      <w:lvlJc w:val="left"/>
      <w:pPr>
        <w:tabs>
          <w:tab w:val="num" w:pos="3640"/>
        </w:tabs>
        <w:ind w:left="3640" w:hanging="360"/>
      </w:pPr>
      <w:rPr>
        <w:rFonts w:ascii="Symbol" w:hAnsi="Symbol" w:hint="default"/>
      </w:rPr>
    </w:lvl>
    <w:lvl w:ilvl="4" w:tplc="BFC6B64A" w:tentative="1">
      <w:start w:val="1"/>
      <w:numFmt w:val="bullet"/>
      <w:lvlText w:val="o"/>
      <w:lvlJc w:val="left"/>
      <w:pPr>
        <w:tabs>
          <w:tab w:val="num" w:pos="4360"/>
        </w:tabs>
        <w:ind w:left="4360" w:hanging="360"/>
      </w:pPr>
      <w:rPr>
        <w:rFonts w:ascii="Courier New" w:hAnsi="Courier New" w:hint="default"/>
      </w:rPr>
    </w:lvl>
    <w:lvl w:ilvl="5" w:tplc="D682D432" w:tentative="1">
      <w:start w:val="1"/>
      <w:numFmt w:val="bullet"/>
      <w:lvlText w:val=""/>
      <w:lvlJc w:val="left"/>
      <w:pPr>
        <w:tabs>
          <w:tab w:val="num" w:pos="5080"/>
        </w:tabs>
        <w:ind w:left="5080" w:hanging="360"/>
      </w:pPr>
      <w:rPr>
        <w:rFonts w:ascii="Wingdings" w:hAnsi="Wingdings" w:hint="default"/>
      </w:rPr>
    </w:lvl>
    <w:lvl w:ilvl="6" w:tplc="290E5100" w:tentative="1">
      <w:start w:val="1"/>
      <w:numFmt w:val="bullet"/>
      <w:lvlText w:val=""/>
      <w:lvlJc w:val="left"/>
      <w:pPr>
        <w:tabs>
          <w:tab w:val="num" w:pos="5800"/>
        </w:tabs>
        <w:ind w:left="5800" w:hanging="360"/>
      </w:pPr>
      <w:rPr>
        <w:rFonts w:ascii="Symbol" w:hAnsi="Symbol" w:hint="default"/>
      </w:rPr>
    </w:lvl>
    <w:lvl w:ilvl="7" w:tplc="048EF76C" w:tentative="1">
      <w:start w:val="1"/>
      <w:numFmt w:val="bullet"/>
      <w:lvlText w:val="o"/>
      <w:lvlJc w:val="left"/>
      <w:pPr>
        <w:tabs>
          <w:tab w:val="num" w:pos="6520"/>
        </w:tabs>
        <w:ind w:left="6520" w:hanging="360"/>
      </w:pPr>
      <w:rPr>
        <w:rFonts w:ascii="Courier New" w:hAnsi="Courier New" w:hint="default"/>
      </w:rPr>
    </w:lvl>
    <w:lvl w:ilvl="8" w:tplc="A0508B0A" w:tentative="1">
      <w:start w:val="1"/>
      <w:numFmt w:val="bullet"/>
      <w:lvlText w:val=""/>
      <w:lvlJc w:val="left"/>
      <w:pPr>
        <w:tabs>
          <w:tab w:val="num" w:pos="7240"/>
        </w:tabs>
        <w:ind w:left="7240" w:hanging="360"/>
      </w:pPr>
      <w:rPr>
        <w:rFonts w:ascii="Wingdings" w:hAnsi="Wingdings" w:hint="default"/>
      </w:rPr>
    </w:lvl>
  </w:abstractNum>
  <w:abstractNum w:abstractNumId="25">
    <w:nsid w:val="5FD71739"/>
    <w:multiLevelType w:val="hybridMultilevel"/>
    <w:tmpl w:val="8592D88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7415FD"/>
    <w:multiLevelType w:val="multilevel"/>
    <w:tmpl w:val="94FE5882"/>
    <w:lvl w:ilvl="0">
      <w:start w:val="12"/>
      <w:numFmt w:val="upperRoman"/>
      <w:lvlText w:val="%1."/>
      <w:lvlJc w:val="left"/>
      <w:pPr>
        <w:tabs>
          <w:tab w:val="num" w:pos="1436"/>
        </w:tabs>
        <w:ind w:left="1436" w:hanging="870"/>
      </w:pPr>
      <w:rPr>
        <w:rFonts w:hint="default"/>
      </w:rPr>
    </w:lvl>
    <w:lvl w:ilvl="1" w:tentative="1">
      <w:start w:val="1"/>
      <w:numFmt w:val="lowerLetter"/>
      <w:lvlText w:val="%2."/>
      <w:lvlJc w:val="left"/>
      <w:pPr>
        <w:tabs>
          <w:tab w:val="num" w:pos="1646"/>
        </w:tabs>
        <w:ind w:left="1646" w:hanging="360"/>
      </w:pPr>
    </w:lvl>
    <w:lvl w:ilvl="2" w:tentative="1">
      <w:start w:val="1"/>
      <w:numFmt w:val="lowerRoman"/>
      <w:lvlText w:val="%3."/>
      <w:lvlJc w:val="right"/>
      <w:pPr>
        <w:tabs>
          <w:tab w:val="num" w:pos="2366"/>
        </w:tabs>
        <w:ind w:left="2366" w:hanging="180"/>
      </w:pPr>
    </w:lvl>
    <w:lvl w:ilvl="3" w:tentative="1">
      <w:start w:val="1"/>
      <w:numFmt w:val="decimal"/>
      <w:lvlText w:val="%4."/>
      <w:lvlJc w:val="left"/>
      <w:pPr>
        <w:tabs>
          <w:tab w:val="num" w:pos="3086"/>
        </w:tabs>
        <w:ind w:left="3086" w:hanging="360"/>
      </w:pPr>
    </w:lvl>
    <w:lvl w:ilvl="4" w:tentative="1">
      <w:start w:val="1"/>
      <w:numFmt w:val="lowerLetter"/>
      <w:lvlText w:val="%5."/>
      <w:lvlJc w:val="left"/>
      <w:pPr>
        <w:tabs>
          <w:tab w:val="num" w:pos="3806"/>
        </w:tabs>
        <w:ind w:left="3806" w:hanging="360"/>
      </w:pPr>
    </w:lvl>
    <w:lvl w:ilvl="5" w:tentative="1">
      <w:start w:val="1"/>
      <w:numFmt w:val="lowerRoman"/>
      <w:lvlText w:val="%6."/>
      <w:lvlJc w:val="right"/>
      <w:pPr>
        <w:tabs>
          <w:tab w:val="num" w:pos="4526"/>
        </w:tabs>
        <w:ind w:left="4526" w:hanging="180"/>
      </w:pPr>
    </w:lvl>
    <w:lvl w:ilvl="6" w:tentative="1">
      <w:start w:val="1"/>
      <w:numFmt w:val="decimal"/>
      <w:lvlText w:val="%7."/>
      <w:lvlJc w:val="left"/>
      <w:pPr>
        <w:tabs>
          <w:tab w:val="num" w:pos="5246"/>
        </w:tabs>
        <w:ind w:left="5246" w:hanging="360"/>
      </w:pPr>
    </w:lvl>
    <w:lvl w:ilvl="7" w:tentative="1">
      <w:start w:val="1"/>
      <w:numFmt w:val="lowerLetter"/>
      <w:lvlText w:val="%8."/>
      <w:lvlJc w:val="left"/>
      <w:pPr>
        <w:tabs>
          <w:tab w:val="num" w:pos="5966"/>
        </w:tabs>
        <w:ind w:left="5966" w:hanging="360"/>
      </w:pPr>
    </w:lvl>
    <w:lvl w:ilvl="8" w:tentative="1">
      <w:start w:val="1"/>
      <w:numFmt w:val="lowerRoman"/>
      <w:lvlText w:val="%9."/>
      <w:lvlJc w:val="right"/>
      <w:pPr>
        <w:tabs>
          <w:tab w:val="num" w:pos="6686"/>
        </w:tabs>
        <w:ind w:left="6686" w:hanging="180"/>
      </w:pPr>
    </w:lvl>
  </w:abstractNum>
  <w:abstractNum w:abstractNumId="27">
    <w:nsid w:val="62261545"/>
    <w:multiLevelType w:val="multilevel"/>
    <w:tmpl w:val="35521C20"/>
    <w:lvl w:ilvl="0">
      <w:start w:val="4"/>
      <w:numFmt w:val="decimal"/>
      <w:lvlText w:val="%1."/>
      <w:lvlJc w:val="left"/>
      <w:pPr>
        <w:tabs>
          <w:tab w:val="num" w:pos="1440"/>
        </w:tabs>
        <w:ind w:left="1440" w:hanging="1440"/>
      </w:pPr>
      <w:rPr>
        <w:rFonts w:hint="default"/>
      </w:rPr>
    </w:lvl>
    <w:lvl w:ilvl="1">
      <w:start w:val="1"/>
      <w:numFmt w:val="decimal"/>
      <w:lvlText w:val="6.%2."/>
      <w:lvlJc w:val="left"/>
      <w:pPr>
        <w:tabs>
          <w:tab w:val="num" w:pos="2007"/>
        </w:tabs>
        <w:ind w:left="2007" w:hanging="1440"/>
      </w:pPr>
      <w:rPr>
        <w:rFonts w:hint="default"/>
      </w:rPr>
    </w:lvl>
    <w:lvl w:ilvl="2">
      <w:start w:val="1"/>
      <w:numFmt w:val="decimal"/>
      <w:lvlText w:val="%1.%2.%3."/>
      <w:lvlJc w:val="left"/>
      <w:pPr>
        <w:tabs>
          <w:tab w:val="num" w:pos="2574"/>
        </w:tabs>
        <w:ind w:left="2574" w:hanging="1440"/>
      </w:pPr>
      <w:rPr>
        <w:rFonts w:hint="default"/>
      </w:rPr>
    </w:lvl>
    <w:lvl w:ilvl="3">
      <w:start w:val="1"/>
      <w:numFmt w:val="decimal"/>
      <w:lvlText w:val="%1.%2.%3.%4."/>
      <w:lvlJc w:val="left"/>
      <w:pPr>
        <w:tabs>
          <w:tab w:val="num" w:pos="3141"/>
        </w:tabs>
        <w:ind w:left="3141" w:hanging="144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8">
    <w:nsid w:val="639A64AF"/>
    <w:multiLevelType w:val="hybridMultilevel"/>
    <w:tmpl w:val="87CC35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6429A9"/>
    <w:multiLevelType w:val="hybridMultilevel"/>
    <w:tmpl w:val="D152AD8A"/>
    <w:lvl w:ilvl="0" w:tplc="F3A2550C">
      <w:numFmt w:val="bullet"/>
      <w:lvlText w:val="-"/>
      <w:lvlJc w:val="left"/>
      <w:pPr>
        <w:tabs>
          <w:tab w:val="num" w:pos="1494"/>
        </w:tabs>
        <w:ind w:left="1418" w:hanging="284"/>
      </w:pPr>
      <w:rPr>
        <w:rFonts w:ascii="Times New Roman" w:eastAsia="Times New Roman" w:hAnsi="Times New Roman" w:cs="Times New Roman" w:hint="default"/>
        <w:sz w:val="24"/>
      </w:rPr>
    </w:lvl>
    <w:lvl w:ilvl="1" w:tplc="2FA4184A" w:tentative="1">
      <w:start w:val="1"/>
      <w:numFmt w:val="bullet"/>
      <w:lvlText w:val="o"/>
      <w:lvlJc w:val="left"/>
      <w:pPr>
        <w:tabs>
          <w:tab w:val="num" w:pos="2200"/>
        </w:tabs>
        <w:ind w:left="2200" w:hanging="360"/>
      </w:pPr>
      <w:rPr>
        <w:rFonts w:ascii="Courier New" w:hAnsi="Courier New" w:hint="default"/>
      </w:rPr>
    </w:lvl>
    <w:lvl w:ilvl="2" w:tplc="458A50A0" w:tentative="1">
      <w:start w:val="1"/>
      <w:numFmt w:val="bullet"/>
      <w:lvlText w:val=""/>
      <w:lvlJc w:val="left"/>
      <w:pPr>
        <w:tabs>
          <w:tab w:val="num" w:pos="2920"/>
        </w:tabs>
        <w:ind w:left="2920" w:hanging="360"/>
      </w:pPr>
      <w:rPr>
        <w:rFonts w:ascii="Wingdings" w:hAnsi="Wingdings" w:hint="default"/>
      </w:rPr>
    </w:lvl>
    <w:lvl w:ilvl="3" w:tplc="99084E52" w:tentative="1">
      <w:start w:val="1"/>
      <w:numFmt w:val="bullet"/>
      <w:lvlText w:val=""/>
      <w:lvlJc w:val="left"/>
      <w:pPr>
        <w:tabs>
          <w:tab w:val="num" w:pos="3640"/>
        </w:tabs>
        <w:ind w:left="3640" w:hanging="360"/>
      </w:pPr>
      <w:rPr>
        <w:rFonts w:ascii="Symbol" w:hAnsi="Symbol" w:hint="default"/>
      </w:rPr>
    </w:lvl>
    <w:lvl w:ilvl="4" w:tplc="09181BD0" w:tentative="1">
      <w:start w:val="1"/>
      <w:numFmt w:val="bullet"/>
      <w:lvlText w:val="o"/>
      <w:lvlJc w:val="left"/>
      <w:pPr>
        <w:tabs>
          <w:tab w:val="num" w:pos="4360"/>
        </w:tabs>
        <w:ind w:left="4360" w:hanging="360"/>
      </w:pPr>
      <w:rPr>
        <w:rFonts w:ascii="Courier New" w:hAnsi="Courier New" w:hint="default"/>
      </w:rPr>
    </w:lvl>
    <w:lvl w:ilvl="5" w:tplc="4496B8B4" w:tentative="1">
      <w:start w:val="1"/>
      <w:numFmt w:val="bullet"/>
      <w:lvlText w:val=""/>
      <w:lvlJc w:val="left"/>
      <w:pPr>
        <w:tabs>
          <w:tab w:val="num" w:pos="5080"/>
        </w:tabs>
        <w:ind w:left="5080" w:hanging="360"/>
      </w:pPr>
      <w:rPr>
        <w:rFonts w:ascii="Wingdings" w:hAnsi="Wingdings" w:hint="default"/>
      </w:rPr>
    </w:lvl>
    <w:lvl w:ilvl="6" w:tplc="6238780E" w:tentative="1">
      <w:start w:val="1"/>
      <w:numFmt w:val="bullet"/>
      <w:lvlText w:val=""/>
      <w:lvlJc w:val="left"/>
      <w:pPr>
        <w:tabs>
          <w:tab w:val="num" w:pos="5800"/>
        </w:tabs>
        <w:ind w:left="5800" w:hanging="360"/>
      </w:pPr>
      <w:rPr>
        <w:rFonts w:ascii="Symbol" w:hAnsi="Symbol" w:hint="default"/>
      </w:rPr>
    </w:lvl>
    <w:lvl w:ilvl="7" w:tplc="15DAC93A" w:tentative="1">
      <w:start w:val="1"/>
      <w:numFmt w:val="bullet"/>
      <w:lvlText w:val="o"/>
      <w:lvlJc w:val="left"/>
      <w:pPr>
        <w:tabs>
          <w:tab w:val="num" w:pos="6520"/>
        </w:tabs>
        <w:ind w:left="6520" w:hanging="360"/>
      </w:pPr>
      <w:rPr>
        <w:rFonts w:ascii="Courier New" w:hAnsi="Courier New" w:hint="default"/>
      </w:rPr>
    </w:lvl>
    <w:lvl w:ilvl="8" w:tplc="31003348" w:tentative="1">
      <w:start w:val="1"/>
      <w:numFmt w:val="bullet"/>
      <w:lvlText w:val=""/>
      <w:lvlJc w:val="left"/>
      <w:pPr>
        <w:tabs>
          <w:tab w:val="num" w:pos="7240"/>
        </w:tabs>
        <w:ind w:left="7240" w:hanging="360"/>
      </w:pPr>
      <w:rPr>
        <w:rFonts w:ascii="Wingdings" w:hAnsi="Wingdings" w:hint="default"/>
      </w:rPr>
    </w:lvl>
  </w:abstractNum>
  <w:abstractNum w:abstractNumId="30">
    <w:nsid w:val="735F5F18"/>
    <w:multiLevelType w:val="hybridMultilevel"/>
    <w:tmpl w:val="D152AD8A"/>
    <w:lvl w:ilvl="0" w:tplc="94EA79CC">
      <w:numFmt w:val="bullet"/>
      <w:lvlText w:val="-"/>
      <w:lvlJc w:val="left"/>
      <w:pPr>
        <w:tabs>
          <w:tab w:val="num" w:pos="1211"/>
        </w:tabs>
        <w:ind w:left="964" w:hanging="113"/>
      </w:pPr>
      <w:rPr>
        <w:rFonts w:ascii="Times New Roman" w:eastAsia="Times New Roman" w:hAnsi="Times New Roman" w:cs="Times New Roman" w:hint="default"/>
        <w:sz w:val="24"/>
      </w:rPr>
    </w:lvl>
    <w:lvl w:ilvl="1" w:tplc="242623D8" w:tentative="1">
      <w:start w:val="1"/>
      <w:numFmt w:val="bullet"/>
      <w:lvlText w:val="o"/>
      <w:lvlJc w:val="left"/>
      <w:pPr>
        <w:tabs>
          <w:tab w:val="num" w:pos="2200"/>
        </w:tabs>
        <w:ind w:left="2200" w:hanging="360"/>
      </w:pPr>
      <w:rPr>
        <w:rFonts w:ascii="Courier New" w:hAnsi="Courier New" w:hint="default"/>
      </w:rPr>
    </w:lvl>
    <w:lvl w:ilvl="2" w:tplc="5EC2A980" w:tentative="1">
      <w:start w:val="1"/>
      <w:numFmt w:val="bullet"/>
      <w:lvlText w:val=""/>
      <w:lvlJc w:val="left"/>
      <w:pPr>
        <w:tabs>
          <w:tab w:val="num" w:pos="2920"/>
        </w:tabs>
        <w:ind w:left="2920" w:hanging="360"/>
      </w:pPr>
      <w:rPr>
        <w:rFonts w:ascii="Wingdings" w:hAnsi="Wingdings" w:hint="default"/>
      </w:rPr>
    </w:lvl>
    <w:lvl w:ilvl="3" w:tplc="28F232D6" w:tentative="1">
      <w:start w:val="1"/>
      <w:numFmt w:val="bullet"/>
      <w:lvlText w:val=""/>
      <w:lvlJc w:val="left"/>
      <w:pPr>
        <w:tabs>
          <w:tab w:val="num" w:pos="3640"/>
        </w:tabs>
        <w:ind w:left="3640" w:hanging="360"/>
      </w:pPr>
      <w:rPr>
        <w:rFonts w:ascii="Symbol" w:hAnsi="Symbol" w:hint="default"/>
      </w:rPr>
    </w:lvl>
    <w:lvl w:ilvl="4" w:tplc="828CAD7E" w:tentative="1">
      <w:start w:val="1"/>
      <w:numFmt w:val="bullet"/>
      <w:lvlText w:val="o"/>
      <w:lvlJc w:val="left"/>
      <w:pPr>
        <w:tabs>
          <w:tab w:val="num" w:pos="4360"/>
        </w:tabs>
        <w:ind w:left="4360" w:hanging="360"/>
      </w:pPr>
      <w:rPr>
        <w:rFonts w:ascii="Courier New" w:hAnsi="Courier New" w:hint="default"/>
      </w:rPr>
    </w:lvl>
    <w:lvl w:ilvl="5" w:tplc="5F34B824" w:tentative="1">
      <w:start w:val="1"/>
      <w:numFmt w:val="bullet"/>
      <w:lvlText w:val=""/>
      <w:lvlJc w:val="left"/>
      <w:pPr>
        <w:tabs>
          <w:tab w:val="num" w:pos="5080"/>
        </w:tabs>
        <w:ind w:left="5080" w:hanging="360"/>
      </w:pPr>
      <w:rPr>
        <w:rFonts w:ascii="Wingdings" w:hAnsi="Wingdings" w:hint="default"/>
      </w:rPr>
    </w:lvl>
    <w:lvl w:ilvl="6" w:tplc="CDFE2CCA" w:tentative="1">
      <w:start w:val="1"/>
      <w:numFmt w:val="bullet"/>
      <w:lvlText w:val=""/>
      <w:lvlJc w:val="left"/>
      <w:pPr>
        <w:tabs>
          <w:tab w:val="num" w:pos="5800"/>
        </w:tabs>
        <w:ind w:left="5800" w:hanging="360"/>
      </w:pPr>
      <w:rPr>
        <w:rFonts w:ascii="Symbol" w:hAnsi="Symbol" w:hint="default"/>
      </w:rPr>
    </w:lvl>
    <w:lvl w:ilvl="7" w:tplc="8570B814" w:tentative="1">
      <w:start w:val="1"/>
      <w:numFmt w:val="bullet"/>
      <w:lvlText w:val="o"/>
      <w:lvlJc w:val="left"/>
      <w:pPr>
        <w:tabs>
          <w:tab w:val="num" w:pos="6520"/>
        </w:tabs>
        <w:ind w:left="6520" w:hanging="360"/>
      </w:pPr>
      <w:rPr>
        <w:rFonts w:ascii="Courier New" w:hAnsi="Courier New" w:hint="default"/>
      </w:rPr>
    </w:lvl>
    <w:lvl w:ilvl="8" w:tplc="77EE7DB0" w:tentative="1">
      <w:start w:val="1"/>
      <w:numFmt w:val="bullet"/>
      <w:lvlText w:val=""/>
      <w:lvlJc w:val="left"/>
      <w:pPr>
        <w:tabs>
          <w:tab w:val="num" w:pos="7240"/>
        </w:tabs>
        <w:ind w:left="7240" w:hanging="360"/>
      </w:pPr>
      <w:rPr>
        <w:rFonts w:ascii="Wingdings" w:hAnsi="Wingdings" w:hint="default"/>
      </w:rPr>
    </w:lvl>
  </w:abstractNum>
  <w:abstractNum w:abstractNumId="31">
    <w:nsid w:val="7366702C"/>
    <w:multiLevelType w:val="multilevel"/>
    <w:tmpl w:val="18EECC6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778D3366"/>
    <w:multiLevelType w:val="hybridMultilevel"/>
    <w:tmpl w:val="D152AD8A"/>
    <w:lvl w:ilvl="0" w:tplc="4672D9BA">
      <w:numFmt w:val="bullet"/>
      <w:lvlText w:val="-"/>
      <w:lvlJc w:val="left"/>
      <w:pPr>
        <w:tabs>
          <w:tab w:val="num" w:pos="1211"/>
        </w:tabs>
        <w:ind w:left="1134" w:hanging="283"/>
      </w:pPr>
      <w:rPr>
        <w:rFonts w:ascii="Times New Roman" w:eastAsia="Times New Roman" w:hAnsi="Times New Roman" w:cs="Times New Roman" w:hint="default"/>
        <w:sz w:val="24"/>
      </w:rPr>
    </w:lvl>
    <w:lvl w:ilvl="1" w:tplc="5ADE87AC" w:tentative="1">
      <w:start w:val="1"/>
      <w:numFmt w:val="bullet"/>
      <w:lvlText w:val="o"/>
      <w:lvlJc w:val="left"/>
      <w:pPr>
        <w:tabs>
          <w:tab w:val="num" w:pos="2200"/>
        </w:tabs>
        <w:ind w:left="2200" w:hanging="360"/>
      </w:pPr>
      <w:rPr>
        <w:rFonts w:ascii="Courier New" w:hAnsi="Courier New" w:hint="default"/>
      </w:rPr>
    </w:lvl>
    <w:lvl w:ilvl="2" w:tplc="5810C73A" w:tentative="1">
      <w:start w:val="1"/>
      <w:numFmt w:val="bullet"/>
      <w:lvlText w:val=""/>
      <w:lvlJc w:val="left"/>
      <w:pPr>
        <w:tabs>
          <w:tab w:val="num" w:pos="2920"/>
        </w:tabs>
        <w:ind w:left="2920" w:hanging="360"/>
      </w:pPr>
      <w:rPr>
        <w:rFonts w:ascii="Wingdings" w:hAnsi="Wingdings" w:hint="default"/>
      </w:rPr>
    </w:lvl>
    <w:lvl w:ilvl="3" w:tplc="AD5AEC0A" w:tentative="1">
      <w:start w:val="1"/>
      <w:numFmt w:val="bullet"/>
      <w:lvlText w:val=""/>
      <w:lvlJc w:val="left"/>
      <w:pPr>
        <w:tabs>
          <w:tab w:val="num" w:pos="3640"/>
        </w:tabs>
        <w:ind w:left="3640" w:hanging="360"/>
      </w:pPr>
      <w:rPr>
        <w:rFonts w:ascii="Symbol" w:hAnsi="Symbol" w:hint="default"/>
      </w:rPr>
    </w:lvl>
    <w:lvl w:ilvl="4" w:tplc="C2A27DB6" w:tentative="1">
      <w:start w:val="1"/>
      <w:numFmt w:val="bullet"/>
      <w:lvlText w:val="o"/>
      <w:lvlJc w:val="left"/>
      <w:pPr>
        <w:tabs>
          <w:tab w:val="num" w:pos="4360"/>
        </w:tabs>
        <w:ind w:left="4360" w:hanging="360"/>
      </w:pPr>
      <w:rPr>
        <w:rFonts w:ascii="Courier New" w:hAnsi="Courier New" w:hint="default"/>
      </w:rPr>
    </w:lvl>
    <w:lvl w:ilvl="5" w:tplc="33E2F36C" w:tentative="1">
      <w:start w:val="1"/>
      <w:numFmt w:val="bullet"/>
      <w:lvlText w:val=""/>
      <w:lvlJc w:val="left"/>
      <w:pPr>
        <w:tabs>
          <w:tab w:val="num" w:pos="5080"/>
        </w:tabs>
        <w:ind w:left="5080" w:hanging="360"/>
      </w:pPr>
      <w:rPr>
        <w:rFonts w:ascii="Wingdings" w:hAnsi="Wingdings" w:hint="default"/>
      </w:rPr>
    </w:lvl>
    <w:lvl w:ilvl="6" w:tplc="08E46324" w:tentative="1">
      <w:start w:val="1"/>
      <w:numFmt w:val="bullet"/>
      <w:lvlText w:val=""/>
      <w:lvlJc w:val="left"/>
      <w:pPr>
        <w:tabs>
          <w:tab w:val="num" w:pos="5800"/>
        </w:tabs>
        <w:ind w:left="5800" w:hanging="360"/>
      </w:pPr>
      <w:rPr>
        <w:rFonts w:ascii="Symbol" w:hAnsi="Symbol" w:hint="default"/>
      </w:rPr>
    </w:lvl>
    <w:lvl w:ilvl="7" w:tplc="BAF61718" w:tentative="1">
      <w:start w:val="1"/>
      <w:numFmt w:val="bullet"/>
      <w:lvlText w:val="o"/>
      <w:lvlJc w:val="left"/>
      <w:pPr>
        <w:tabs>
          <w:tab w:val="num" w:pos="6520"/>
        </w:tabs>
        <w:ind w:left="6520" w:hanging="360"/>
      </w:pPr>
      <w:rPr>
        <w:rFonts w:ascii="Courier New" w:hAnsi="Courier New" w:hint="default"/>
      </w:rPr>
    </w:lvl>
    <w:lvl w:ilvl="8" w:tplc="4F1EC00E" w:tentative="1">
      <w:start w:val="1"/>
      <w:numFmt w:val="bullet"/>
      <w:lvlText w:val=""/>
      <w:lvlJc w:val="left"/>
      <w:pPr>
        <w:tabs>
          <w:tab w:val="num" w:pos="7240"/>
        </w:tabs>
        <w:ind w:left="7240" w:hanging="360"/>
      </w:pPr>
      <w:rPr>
        <w:rFonts w:ascii="Wingdings" w:hAnsi="Wingdings" w:hint="default"/>
      </w:rPr>
    </w:lvl>
  </w:abstractNum>
  <w:abstractNum w:abstractNumId="33">
    <w:nsid w:val="79340D79"/>
    <w:multiLevelType w:val="hybridMultilevel"/>
    <w:tmpl w:val="42FAF3FE"/>
    <w:lvl w:ilvl="0" w:tplc="82FC8886">
      <w:numFmt w:val="bullet"/>
      <w:lvlText w:val="-"/>
      <w:lvlJc w:val="left"/>
      <w:pPr>
        <w:tabs>
          <w:tab w:val="num" w:pos="1080"/>
        </w:tabs>
        <w:ind w:left="1080" w:hanging="360"/>
      </w:pPr>
      <w:rPr>
        <w:rFonts w:ascii="Times New Roman" w:eastAsia="Times New Roman" w:hAnsi="Times New Roman" w:cs="Times New Roman" w:hint="default"/>
      </w:rPr>
    </w:lvl>
    <w:lvl w:ilvl="1" w:tplc="EF6A616C" w:tentative="1">
      <w:start w:val="1"/>
      <w:numFmt w:val="bullet"/>
      <w:lvlText w:val="o"/>
      <w:lvlJc w:val="left"/>
      <w:pPr>
        <w:tabs>
          <w:tab w:val="num" w:pos="1800"/>
        </w:tabs>
        <w:ind w:left="1800" w:hanging="360"/>
      </w:pPr>
      <w:rPr>
        <w:rFonts w:ascii="Courier New" w:hAnsi="Courier New" w:hint="default"/>
      </w:rPr>
    </w:lvl>
    <w:lvl w:ilvl="2" w:tplc="D3449448" w:tentative="1">
      <w:start w:val="1"/>
      <w:numFmt w:val="bullet"/>
      <w:lvlText w:val=""/>
      <w:lvlJc w:val="left"/>
      <w:pPr>
        <w:tabs>
          <w:tab w:val="num" w:pos="2520"/>
        </w:tabs>
        <w:ind w:left="2520" w:hanging="360"/>
      </w:pPr>
      <w:rPr>
        <w:rFonts w:ascii="Wingdings" w:hAnsi="Wingdings" w:hint="default"/>
      </w:rPr>
    </w:lvl>
    <w:lvl w:ilvl="3" w:tplc="31E22B30" w:tentative="1">
      <w:start w:val="1"/>
      <w:numFmt w:val="bullet"/>
      <w:lvlText w:val=""/>
      <w:lvlJc w:val="left"/>
      <w:pPr>
        <w:tabs>
          <w:tab w:val="num" w:pos="3240"/>
        </w:tabs>
        <w:ind w:left="3240" w:hanging="360"/>
      </w:pPr>
      <w:rPr>
        <w:rFonts w:ascii="Symbol" w:hAnsi="Symbol" w:hint="default"/>
      </w:rPr>
    </w:lvl>
    <w:lvl w:ilvl="4" w:tplc="1C30E604" w:tentative="1">
      <w:start w:val="1"/>
      <w:numFmt w:val="bullet"/>
      <w:lvlText w:val="o"/>
      <w:lvlJc w:val="left"/>
      <w:pPr>
        <w:tabs>
          <w:tab w:val="num" w:pos="3960"/>
        </w:tabs>
        <w:ind w:left="3960" w:hanging="360"/>
      </w:pPr>
      <w:rPr>
        <w:rFonts w:ascii="Courier New" w:hAnsi="Courier New" w:hint="default"/>
      </w:rPr>
    </w:lvl>
    <w:lvl w:ilvl="5" w:tplc="BF522C3A" w:tentative="1">
      <w:start w:val="1"/>
      <w:numFmt w:val="bullet"/>
      <w:lvlText w:val=""/>
      <w:lvlJc w:val="left"/>
      <w:pPr>
        <w:tabs>
          <w:tab w:val="num" w:pos="4680"/>
        </w:tabs>
        <w:ind w:left="4680" w:hanging="360"/>
      </w:pPr>
      <w:rPr>
        <w:rFonts w:ascii="Wingdings" w:hAnsi="Wingdings" w:hint="default"/>
      </w:rPr>
    </w:lvl>
    <w:lvl w:ilvl="6" w:tplc="24FE9128" w:tentative="1">
      <w:start w:val="1"/>
      <w:numFmt w:val="bullet"/>
      <w:lvlText w:val=""/>
      <w:lvlJc w:val="left"/>
      <w:pPr>
        <w:tabs>
          <w:tab w:val="num" w:pos="5400"/>
        </w:tabs>
        <w:ind w:left="5400" w:hanging="360"/>
      </w:pPr>
      <w:rPr>
        <w:rFonts w:ascii="Symbol" w:hAnsi="Symbol" w:hint="default"/>
      </w:rPr>
    </w:lvl>
    <w:lvl w:ilvl="7" w:tplc="2DF69044" w:tentative="1">
      <w:start w:val="1"/>
      <w:numFmt w:val="bullet"/>
      <w:lvlText w:val="o"/>
      <w:lvlJc w:val="left"/>
      <w:pPr>
        <w:tabs>
          <w:tab w:val="num" w:pos="6120"/>
        </w:tabs>
        <w:ind w:left="6120" w:hanging="360"/>
      </w:pPr>
      <w:rPr>
        <w:rFonts w:ascii="Courier New" w:hAnsi="Courier New" w:hint="default"/>
      </w:rPr>
    </w:lvl>
    <w:lvl w:ilvl="8" w:tplc="ED22F7AE" w:tentative="1">
      <w:start w:val="1"/>
      <w:numFmt w:val="bullet"/>
      <w:lvlText w:val=""/>
      <w:lvlJc w:val="left"/>
      <w:pPr>
        <w:tabs>
          <w:tab w:val="num" w:pos="6840"/>
        </w:tabs>
        <w:ind w:left="6840" w:hanging="360"/>
      </w:pPr>
      <w:rPr>
        <w:rFonts w:ascii="Wingdings" w:hAnsi="Wingdings" w:hint="default"/>
      </w:rPr>
    </w:lvl>
  </w:abstractNum>
  <w:num w:numId="1">
    <w:abstractNumId w:val="33"/>
  </w:num>
  <w:num w:numId="2">
    <w:abstractNumId w:val="10"/>
  </w:num>
  <w:num w:numId="3">
    <w:abstractNumId w:val="20"/>
  </w:num>
  <w:num w:numId="4">
    <w:abstractNumId w:val="1"/>
  </w:num>
  <w:num w:numId="5">
    <w:abstractNumId w:val="21"/>
  </w:num>
  <w:num w:numId="6">
    <w:abstractNumId w:val="4"/>
  </w:num>
  <w:num w:numId="7">
    <w:abstractNumId w:val="18"/>
  </w:num>
  <w:num w:numId="8">
    <w:abstractNumId w:val="9"/>
  </w:num>
  <w:num w:numId="9">
    <w:abstractNumId w:val="29"/>
  </w:num>
  <w:num w:numId="10">
    <w:abstractNumId w:val="6"/>
  </w:num>
  <w:num w:numId="11">
    <w:abstractNumId w:val="32"/>
  </w:num>
  <w:num w:numId="12">
    <w:abstractNumId w:val="24"/>
  </w:num>
  <w:num w:numId="13">
    <w:abstractNumId w:val="30"/>
  </w:num>
  <w:num w:numId="14">
    <w:abstractNumId w:val="0"/>
  </w:num>
  <w:num w:numId="15">
    <w:abstractNumId w:val="16"/>
  </w:num>
  <w:num w:numId="16">
    <w:abstractNumId w:val="19"/>
  </w:num>
  <w:num w:numId="17">
    <w:abstractNumId w:val="14"/>
  </w:num>
  <w:num w:numId="18">
    <w:abstractNumId w:val="22"/>
  </w:num>
  <w:num w:numId="19">
    <w:abstractNumId w:val="2"/>
  </w:num>
  <w:num w:numId="20">
    <w:abstractNumId w:val="26"/>
  </w:num>
  <w:num w:numId="21">
    <w:abstractNumId w:val="5"/>
  </w:num>
  <w:num w:numId="22">
    <w:abstractNumId w:val="8"/>
  </w:num>
  <w:num w:numId="23">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3"/>
  </w:num>
  <w:num w:numId="27">
    <w:abstractNumId w:val="7"/>
  </w:num>
  <w:num w:numId="28">
    <w:abstractNumId w:val="17"/>
  </w:num>
  <w:num w:numId="29">
    <w:abstractNumId w:val="12"/>
  </w:num>
  <w:num w:numId="30">
    <w:abstractNumId w:val="15"/>
  </w:num>
  <w:num w:numId="31">
    <w:abstractNumId w:val="31"/>
  </w:num>
  <w:num w:numId="32">
    <w:abstractNumId w:val="3"/>
  </w:num>
  <w:num w:numId="33">
    <w:abstractNumId w:val="2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AED"/>
    <w:rsid w:val="00003A1D"/>
    <w:rsid w:val="00007747"/>
    <w:rsid w:val="000222D5"/>
    <w:rsid w:val="0002365B"/>
    <w:rsid w:val="00024872"/>
    <w:rsid w:val="0002652A"/>
    <w:rsid w:val="00033680"/>
    <w:rsid w:val="00033BF3"/>
    <w:rsid w:val="00045206"/>
    <w:rsid w:val="00047B47"/>
    <w:rsid w:val="00053D67"/>
    <w:rsid w:val="0005403D"/>
    <w:rsid w:val="00054DFE"/>
    <w:rsid w:val="000561F8"/>
    <w:rsid w:val="00064D83"/>
    <w:rsid w:val="00065B88"/>
    <w:rsid w:val="00066AD1"/>
    <w:rsid w:val="0007196A"/>
    <w:rsid w:val="000769FA"/>
    <w:rsid w:val="00084B58"/>
    <w:rsid w:val="000931A6"/>
    <w:rsid w:val="0009631E"/>
    <w:rsid w:val="000A1D5A"/>
    <w:rsid w:val="000B2FCA"/>
    <w:rsid w:val="000B6A93"/>
    <w:rsid w:val="000C43DE"/>
    <w:rsid w:val="000C6DCC"/>
    <w:rsid w:val="000D0FB2"/>
    <w:rsid w:val="000D67F2"/>
    <w:rsid w:val="000D70D3"/>
    <w:rsid w:val="000E18E4"/>
    <w:rsid w:val="000E7350"/>
    <w:rsid w:val="000E7C86"/>
    <w:rsid w:val="000F2279"/>
    <w:rsid w:val="000F2A77"/>
    <w:rsid w:val="000F4F62"/>
    <w:rsid w:val="000F7A1C"/>
    <w:rsid w:val="0010581D"/>
    <w:rsid w:val="00115FD1"/>
    <w:rsid w:val="001235D9"/>
    <w:rsid w:val="00126C17"/>
    <w:rsid w:val="00131FD1"/>
    <w:rsid w:val="001353C7"/>
    <w:rsid w:val="0013548A"/>
    <w:rsid w:val="001577D1"/>
    <w:rsid w:val="00161BD5"/>
    <w:rsid w:val="00165489"/>
    <w:rsid w:val="001719CA"/>
    <w:rsid w:val="0017720A"/>
    <w:rsid w:val="00177936"/>
    <w:rsid w:val="00181B1C"/>
    <w:rsid w:val="00185DAF"/>
    <w:rsid w:val="00186591"/>
    <w:rsid w:val="00186932"/>
    <w:rsid w:val="00187623"/>
    <w:rsid w:val="00191294"/>
    <w:rsid w:val="001944FB"/>
    <w:rsid w:val="00195CC8"/>
    <w:rsid w:val="001A7A4F"/>
    <w:rsid w:val="001C4FAB"/>
    <w:rsid w:val="001D5348"/>
    <w:rsid w:val="001E433A"/>
    <w:rsid w:val="001F6961"/>
    <w:rsid w:val="001F7DA5"/>
    <w:rsid w:val="00200F46"/>
    <w:rsid w:val="00207BDF"/>
    <w:rsid w:val="0021142B"/>
    <w:rsid w:val="00211458"/>
    <w:rsid w:val="002132B3"/>
    <w:rsid w:val="002164E7"/>
    <w:rsid w:val="00216F48"/>
    <w:rsid w:val="002175E9"/>
    <w:rsid w:val="00220167"/>
    <w:rsid w:val="00220A39"/>
    <w:rsid w:val="00232DF9"/>
    <w:rsid w:val="002415D2"/>
    <w:rsid w:val="00241BA7"/>
    <w:rsid w:val="00244328"/>
    <w:rsid w:val="00245A1D"/>
    <w:rsid w:val="0025235C"/>
    <w:rsid w:val="00254EB8"/>
    <w:rsid w:val="00266726"/>
    <w:rsid w:val="00267F9F"/>
    <w:rsid w:val="00275365"/>
    <w:rsid w:val="0028145E"/>
    <w:rsid w:val="00286CC4"/>
    <w:rsid w:val="00290ADB"/>
    <w:rsid w:val="00291D6C"/>
    <w:rsid w:val="002925C7"/>
    <w:rsid w:val="002935E5"/>
    <w:rsid w:val="002A5A25"/>
    <w:rsid w:val="002B0F75"/>
    <w:rsid w:val="002B5A99"/>
    <w:rsid w:val="002B65B3"/>
    <w:rsid w:val="002C32DB"/>
    <w:rsid w:val="002D2A77"/>
    <w:rsid w:val="002D5180"/>
    <w:rsid w:val="002E3AC2"/>
    <w:rsid w:val="002F01C4"/>
    <w:rsid w:val="002F0212"/>
    <w:rsid w:val="002F1A95"/>
    <w:rsid w:val="002F1EB4"/>
    <w:rsid w:val="002F55E7"/>
    <w:rsid w:val="002F7FB2"/>
    <w:rsid w:val="00320A39"/>
    <w:rsid w:val="00322CD6"/>
    <w:rsid w:val="00324467"/>
    <w:rsid w:val="00326F2E"/>
    <w:rsid w:val="00337226"/>
    <w:rsid w:val="00375C9F"/>
    <w:rsid w:val="00380FB6"/>
    <w:rsid w:val="00394519"/>
    <w:rsid w:val="00395458"/>
    <w:rsid w:val="003A3983"/>
    <w:rsid w:val="003B42C9"/>
    <w:rsid w:val="003B5904"/>
    <w:rsid w:val="003B5E41"/>
    <w:rsid w:val="003C075B"/>
    <w:rsid w:val="003D1E70"/>
    <w:rsid w:val="003D34CB"/>
    <w:rsid w:val="003D61B5"/>
    <w:rsid w:val="003E3929"/>
    <w:rsid w:val="003E6E33"/>
    <w:rsid w:val="003F3484"/>
    <w:rsid w:val="00405FD2"/>
    <w:rsid w:val="00414CD5"/>
    <w:rsid w:val="0042613E"/>
    <w:rsid w:val="004263B6"/>
    <w:rsid w:val="00426E33"/>
    <w:rsid w:val="004401A4"/>
    <w:rsid w:val="0045084B"/>
    <w:rsid w:val="00450D9B"/>
    <w:rsid w:val="004511C1"/>
    <w:rsid w:val="0045524B"/>
    <w:rsid w:val="004639A0"/>
    <w:rsid w:val="0047102A"/>
    <w:rsid w:val="00473E0C"/>
    <w:rsid w:val="0047497B"/>
    <w:rsid w:val="0047521D"/>
    <w:rsid w:val="00475D3A"/>
    <w:rsid w:val="00485DD2"/>
    <w:rsid w:val="0048649F"/>
    <w:rsid w:val="00486A3F"/>
    <w:rsid w:val="0049328F"/>
    <w:rsid w:val="004951FF"/>
    <w:rsid w:val="004B558D"/>
    <w:rsid w:val="004B55A2"/>
    <w:rsid w:val="004C26EC"/>
    <w:rsid w:val="004C61FA"/>
    <w:rsid w:val="004C7B89"/>
    <w:rsid w:val="004C7BAD"/>
    <w:rsid w:val="004C7ED0"/>
    <w:rsid w:val="004D3422"/>
    <w:rsid w:val="004D52C4"/>
    <w:rsid w:val="004E0059"/>
    <w:rsid w:val="004F4BBB"/>
    <w:rsid w:val="004F4EEE"/>
    <w:rsid w:val="00502AED"/>
    <w:rsid w:val="00507B4D"/>
    <w:rsid w:val="0051204B"/>
    <w:rsid w:val="00513145"/>
    <w:rsid w:val="00515AFA"/>
    <w:rsid w:val="00531BED"/>
    <w:rsid w:val="00541501"/>
    <w:rsid w:val="00541758"/>
    <w:rsid w:val="00551291"/>
    <w:rsid w:val="00551822"/>
    <w:rsid w:val="005529CB"/>
    <w:rsid w:val="0056009B"/>
    <w:rsid w:val="00564205"/>
    <w:rsid w:val="005722DB"/>
    <w:rsid w:val="005773D9"/>
    <w:rsid w:val="00587EC8"/>
    <w:rsid w:val="00591473"/>
    <w:rsid w:val="0059147D"/>
    <w:rsid w:val="005925D3"/>
    <w:rsid w:val="005A389F"/>
    <w:rsid w:val="005A42D0"/>
    <w:rsid w:val="005B1556"/>
    <w:rsid w:val="005B1C87"/>
    <w:rsid w:val="005D5861"/>
    <w:rsid w:val="005E27BF"/>
    <w:rsid w:val="005F12BC"/>
    <w:rsid w:val="005F45AA"/>
    <w:rsid w:val="005F5C1F"/>
    <w:rsid w:val="006001AC"/>
    <w:rsid w:val="00616C87"/>
    <w:rsid w:val="00620629"/>
    <w:rsid w:val="00622EDF"/>
    <w:rsid w:val="006376E7"/>
    <w:rsid w:val="0064196D"/>
    <w:rsid w:val="00647681"/>
    <w:rsid w:val="00662822"/>
    <w:rsid w:val="006652B5"/>
    <w:rsid w:val="00677CDA"/>
    <w:rsid w:val="00683DB7"/>
    <w:rsid w:val="00685024"/>
    <w:rsid w:val="00685FB3"/>
    <w:rsid w:val="0069027D"/>
    <w:rsid w:val="00695020"/>
    <w:rsid w:val="00696F1E"/>
    <w:rsid w:val="006A4B49"/>
    <w:rsid w:val="006B267E"/>
    <w:rsid w:val="006B2B89"/>
    <w:rsid w:val="006B3B0F"/>
    <w:rsid w:val="006B6C61"/>
    <w:rsid w:val="006D5FAE"/>
    <w:rsid w:val="006E1E70"/>
    <w:rsid w:val="006E4460"/>
    <w:rsid w:val="006F364F"/>
    <w:rsid w:val="00705731"/>
    <w:rsid w:val="007406E0"/>
    <w:rsid w:val="00740AA6"/>
    <w:rsid w:val="00747607"/>
    <w:rsid w:val="007529FF"/>
    <w:rsid w:val="007532A7"/>
    <w:rsid w:val="00753511"/>
    <w:rsid w:val="007577A5"/>
    <w:rsid w:val="00774037"/>
    <w:rsid w:val="007829D8"/>
    <w:rsid w:val="00795C46"/>
    <w:rsid w:val="007A1452"/>
    <w:rsid w:val="007A6A81"/>
    <w:rsid w:val="007B061A"/>
    <w:rsid w:val="007B69EF"/>
    <w:rsid w:val="007C3243"/>
    <w:rsid w:val="007D31F5"/>
    <w:rsid w:val="007D5433"/>
    <w:rsid w:val="007D7474"/>
    <w:rsid w:val="007E1960"/>
    <w:rsid w:val="007E2079"/>
    <w:rsid w:val="007E2A62"/>
    <w:rsid w:val="007F07AD"/>
    <w:rsid w:val="008018F9"/>
    <w:rsid w:val="00806738"/>
    <w:rsid w:val="00807E5C"/>
    <w:rsid w:val="00811825"/>
    <w:rsid w:val="0082131A"/>
    <w:rsid w:val="008357F4"/>
    <w:rsid w:val="00851DFC"/>
    <w:rsid w:val="008654A5"/>
    <w:rsid w:val="00867081"/>
    <w:rsid w:val="00872189"/>
    <w:rsid w:val="00874BC3"/>
    <w:rsid w:val="00885748"/>
    <w:rsid w:val="0089767A"/>
    <w:rsid w:val="008A073C"/>
    <w:rsid w:val="008A187B"/>
    <w:rsid w:val="008A7A34"/>
    <w:rsid w:val="008B1DB1"/>
    <w:rsid w:val="008B3B68"/>
    <w:rsid w:val="008B643B"/>
    <w:rsid w:val="008C0172"/>
    <w:rsid w:val="008C32BA"/>
    <w:rsid w:val="008C3951"/>
    <w:rsid w:val="008C3DDD"/>
    <w:rsid w:val="008C3E8F"/>
    <w:rsid w:val="008C4D78"/>
    <w:rsid w:val="008D391E"/>
    <w:rsid w:val="008E17BB"/>
    <w:rsid w:val="008E56B5"/>
    <w:rsid w:val="008F1074"/>
    <w:rsid w:val="008F1D9E"/>
    <w:rsid w:val="008F39D8"/>
    <w:rsid w:val="00910348"/>
    <w:rsid w:val="00915F5E"/>
    <w:rsid w:val="009202AF"/>
    <w:rsid w:val="00927608"/>
    <w:rsid w:val="009321C9"/>
    <w:rsid w:val="00936E63"/>
    <w:rsid w:val="00942360"/>
    <w:rsid w:val="00946760"/>
    <w:rsid w:val="00951A2A"/>
    <w:rsid w:val="00953139"/>
    <w:rsid w:val="00955FE2"/>
    <w:rsid w:val="0098515F"/>
    <w:rsid w:val="009925D2"/>
    <w:rsid w:val="00993E52"/>
    <w:rsid w:val="009A3A7F"/>
    <w:rsid w:val="009B67E9"/>
    <w:rsid w:val="009C0A3F"/>
    <w:rsid w:val="009C3CD3"/>
    <w:rsid w:val="009D37D7"/>
    <w:rsid w:val="009D578C"/>
    <w:rsid w:val="009E524D"/>
    <w:rsid w:val="00A05C91"/>
    <w:rsid w:val="00A10E00"/>
    <w:rsid w:val="00A17A3C"/>
    <w:rsid w:val="00A229DF"/>
    <w:rsid w:val="00A30D30"/>
    <w:rsid w:val="00A3214E"/>
    <w:rsid w:val="00A4686E"/>
    <w:rsid w:val="00A46E1E"/>
    <w:rsid w:val="00A509F5"/>
    <w:rsid w:val="00A520ED"/>
    <w:rsid w:val="00A538AC"/>
    <w:rsid w:val="00A60946"/>
    <w:rsid w:val="00A66DEA"/>
    <w:rsid w:val="00A67470"/>
    <w:rsid w:val="00A92D7A"/>
    <w:rsid w:val="00A95E12"/>
    <w:rsid w:val="00A973FE"/>
    <w:rsid w:val="00AC752F"/>
    <w:rsid w:val="00AD0F96"/>
    <w:rsid w:val="00AD2F86"/>
    <w:rsid w:val="00AD3011"/>
    <w:rsid w:val="00AE18EC"/>
    <w:rsid w:val="00AE4F81"/>
    <w:rsid w:val="00AE6165"/>
    <w:rsid w:val="00AF13C0"/>
    <w:rsid w:val="00AF3D05"/>
    <w:rsid w:val="00AF60A7"/>
    <w:rsid w:val="00AF7BCC"/>
    <w:rsid w:val="00B03720"/>
    <w:rsid w:val="00B17019"/>
    <w:rsid w:val="00B20417"/>
    <w:rsid w:val="00B23724"/>
    <w:rsid w:val="00B258FD"/>
    <w:rsid w:val="00B26E57"/>
    <w:rsid w:val="00B30AE5"/>
    <w:rsid w:val="00B312BB"/>
    <w:rsid w:val="00B32752"/>
    <w:rsid w:val="00B34E28"/>
    <w:rsid w:val="00B448B4"/>
    <w:rsid w:val="00B5302A"/>
    <w:rsid w:val="00B57022"/>
    <w:rsid w:val="00B57EE8"/>
    <w:rsid w:val="00B60C83"/>
    <w:rsid w:val="00B8765A"/>
    <w:rsid w:val="00B96ED6"/>
    <w:rsid w:val="00BA04FC"/>
    <w:rsid w:val="00BB263F"/>
    <w:rsid w:val="00BB5C17"/>
    <w:rsid w:val="00BC5ABB"/>
    <w:rsid w:val="00BD4254"/>
    <w:rsid w:val="00BE0EB3"/>
    <w:rsid w:val="00BF37A0"/>
    <w:rsid w:val="00BF439D"/>
    <w:rsid w:val="00C100BA"/>
    <w:rsid w:val="00C16664"/>
    <w:rsid w:val="00C16ABD"/>
    <w:rsid w:val="00C16E4A"/>
    <w:rsid w:val="00C229CF"/>
    <w:rsid w:val="00C32711"/>
    <w:rsid w:val="00C33597"/>
    <w:rsid w:val="00C35948"/>
    <w:rsid w:val="00C36A95"/>
    <w:rsid w:val="00C41635"/>
    <w:rsid w:val="00C5071B"/>
    <w:rsid w:val="00C50C45"/>
    <w:rsid w:val="00C52D0C"/>
    <w:rsid w:val="00C54383"/>
    <w:rsid w:val="00C634E7"/>
    <w:rsid w:val="00C66528"/>
    <w:rsid w:val="00C8101A"/>
    <w:rsid w:val="00C87F8B"/>
    <w:rsid w:val="00C918BF"/>
    <w:rsid w:val="00C932B2"/>
    <w:rsid w:val="00CA473D"/>
    <w:rsid w:val="00CA5B5E"/>
    <w:rsid w:val="00CB462A"/>
    <w:rsid w:val="00CB46CC"/>
    <w:rsid w:val="00CB682B"/>
    <w:rsid w:val="00CB6C16"/>
    <w:rsid w:val="00CC4213"/>
    <w:rsid w:val="00CD1207"/>
    <w:rsid w:val="00CE091E"/>
    <w:rsid w:val="00CE59C9"/>
    <w:rsid w:val="00CF62EC"/>
    <w:rsid w:val="00CF7310"/>
    <w:rsid w:val="00D11C9C"/>
    <w:rsid w:val="00D11DB4"/>
    <w:rsid w:val="00D14E88"/>
    <w:rsid w:val="00D20F26"/>
    <w:rsid w:val="00D26E08"/>
    <w:rsid w:val="00D41A8F"/>
    <w:rsid w:val="00D4526D"/>
    <w:rsid w:val="00D67DB9"/>
    <w:rsid w:val="00D81FF2"/>
    <w:rsid w:val="00D826FA"/>
    <w:rsid w:val="00D876D9"/>
    <w:rsid w:val="00D94EA9"/>
    <w:rsid w:val="00D95444"/>
    <w:rsid w:val="00D960BD"/>
    <w:rsid w:val="00DA1AD4"/>
    <w:rsid w:val="00DA1F50"/>
    <w:rsid w:val="00DA450A"/>
    <w:rsid w:val="00DA4BFD"/>
    <w:rsid w:val="00DA613D"/>
    <w:rsid w:val="00DA6C1A"/>
    <w:rsid w:val="00DA71C3"/>
    <w:rsid w:val="00DD044C"/>
    <w:rsid w:val="00DD1EE5"/>
    <w:rsid w:val="00DD30FC"/>
    <w:rsid w:val="00DF13A3"/>
    <w:rsid w:val="00DF2DE9"/>
    <w:rsid w:val="00DF7448"/>
    <w:rsid w:val="00E04C13"/>
    <w:rsid w:val="00E04E31"/>
    <w:rsid w:val="00E1516D"/>
    <w:rsid w:val="00E17537"/>
    <w:rsid w:val="00E21660"/>
    <w:rsid w:val="00E2205A"/>
    <w:rsid w:val="00E25ADF"/>
    <w:rsid w:val="00E340FC"/>
    <w:rsid w:val="00E4187F"/>
    <w:rsid w:val="00E447E3"/>
    <w:rsid w:val="00E4714A"/>
    <w:rsid w:val="00E53B82"/>
    <w:rsid w:val="00E606F5"/>
    <w:rsid w:val="00E60BC3"/>
    <w:rsid w:val="00E65843"/>
    <w:rsid w:val="00E756E3"/>
    <w:rsid w:val="00E8260E"/>
    <w:rsid w:val="00E92A4F"/>
    <w:rsid w:val="00E96F4C"/>
    <w:rsid w:val="00EB38D7"/>
    <w:rsid w:val="00EC7D0F"/>
    <w:rsid w:val="00ED272A"/>
    <w:rsid w:val="00EE189B"/>
    <w:rsid w:val="00EE57AE"/>
    <w:rsid w:val="00EE76AC"/>
    <w:rsid w:val="00EF2DF5"/>
    <w:rsid w:val="00EF66DA"/>
    <w:rsid w:val="00EF67A7"/>
    <w:rsid w:val="00F06E5B"/>
    <w:rsid w:val="00F134C5"/>
    <w:rsid w:val="00F26729"/>
    <w:rsid w:val="00F27A14"/>
    <w:rsid w:val="00F3118A"/>
    <w:rsid w:val="00F377A9"/>
    <w:rsid w:val="00F43942"/>
    <w:rsid w:val="00F46894"/>
    <w:rsid w:val="00F60B7F"/>
    <w:rsid w:val="00F7307D"/>
    <w:rsid w:val="00F7689E"/>
    <w:rsid w:val="00F80A3D"/>
    <w:rsid w:val="00F82500"/>
    <w:rsid w:val="00F93ABA"/>
    <w:rsid w:val="00F95572"/>
    <w:rsid w:val="00FA0DBC"/>
    <w:rsid w:val="00FA5C66"/>
    <w:rsid w:val="00FB041A"/>
    <w:rsid w:val="00FE1899"/>
    <w:rsid w:val="00FE4B81"/>
    <w:rsid w:val="00FF3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5A99"/>
    <w:pPr>
      <w:widowControl w:val="0"/>
      <w:spacing w:line="300" w:lineRule="auto"/>
      <w:ind w:firstLine="720"/>
    </w:pPr>
    <w:rPr>
      <w:snapToGrid w:val="0"/>
      <w:sz w:val="22"/>
    </w:rPr>
  </w:style>
  <w:style w:type="paragraph" w:styleId="2">
    <w:name w:val="heading 2"/>
    <w:basedOn w:val="a"/>
    <w:next w:val="a"/>
    <w:qFormat/>
    <w:pPr>
      <w:keepNext/>
      <w:widowControl/>
      <w:spacing w:line="240" w:lineRule="auto"/>
      <w:ind w:firstLine="0"/>
      <w:jc w:val="center"/>
      <w:outlineLvl w:val="1"/>
    </w:pPr>
    <w:rPr>
      <w:snapToGrid/>
      <w:sz w:val="28"/>
    </w:rPr>
  </w:style>
  <w:style w:type="paragraph" w:styleId="3">
    <w:name w:val="heading 3"/>
    <w:basedOn w:val="a"/>
    <w:next w:val="a"/>
    <w:qFormat/>
    <w:pPr>
      <w:keepNext/>
      <w:widowControl/>
      <w:spacing w:line="240" w:lineRule="auto"/>
      <w:ind w:firstLine="0"/>
      <w:jc w:val="both"/>
      <w:outlineLvl w:val="2"/>
    </w:pPr>
    <w:rPr>
      <w:snapToGrid/>
      <w:sz w:val="28"/>
    </w:rPr>
  </w:style>
  <w:style w:type="paragraph" w:styleId="5">
    <w:name w:val="heading 5"/>
    <w:basedOn w:val="a"/>
    <w:next w:val="a"/>
    <w:qFormat/>
    <w:pPr>
      <w:keepNext/>
      <w:widowControl/>
      <w:spacing w:line="240" w:lineRule="auto"/>
      <w:ind w:firstLine="0"/>
      <w:outlineLvl w:val="4"/>
    </w:pPr>
    <w:rPr>
      <w:snapToGrid/>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ind w:right="200"/>
      <w:jc w:val="center"/>
    </w:pPr>
    <w:rPr>
      <w:b/>
      <w:snapToGrid w:val="0"/>
      <w:sz w:val="44"/>
    </w:rPr>
  </w:style>
  <w:style w:type="paragraph" w:customStyle="1" w:styleId="FR2">
    <w:name w:val="FR2"/>
    <w:pPr>
      <w:widowControl w:val="0"/>
      <w:spacing w:before="100"/>
      <w:jc w:val="center"/>
    </w:pPr>
    <w:rPr>
      <w:rFonts w:ascii="Arial Narrow" w:hAnsi="Arial Narrow"/>
      <w:i/>
      <w:snapToGrid w:val="0"/>
      <w:sz w:val="32"/>
    </w:rPr>
  </w:style>
  <w:style w:type="paragraph" w:customStyle="1" w:styleId="FR3">
    <w:name w:val="FR3"/>
    <w:pPr>
      <w:widowControl w:val="0"/>
      <w:ind w:left="1720"/>
    </w:pPr>
    <w:rPr>
      <w:rFonts w:ascii="Arial" w:hAnsi="Arial"/>
      <w:b/>
      <w:i/>
      <w:snapToGrid w:val="0"/>
      <w:sz w:val="28"/>
    </w:rPr>
  </w:style>
  <w:style w:type="paragraph" w:customStyle="1" w:styleId="FR4">
    <w:name w:val="FR4"/>
    <w:pPr>
      <w:widowControl w:val="0"/>
      <w:ind w:left="2360"/>
    </w:pPr>
    <w:rPr>
      <w:rFonts w:ascii="Arial" w:hAnsi="Arial"/>
      <w:i/>
      <w:snapToGrid w:val="0"/>
      <w:sz w:val="22"/>
    </w:rPr>
  </w:style>
  <w:style w:type="paragraph" w:customStyle="1" w:styleId="FR5">
    <w:name w:val="FR5"/>
    <w:pPr>
      <w:widowControl w:val="0"/>
      <w:spacing w:before="140"/>
      <w:jc w:val="right"/>
    </w:pPr>
    <w:rPr>
      <w:rFonts w:ascii="Arial" w:hAnsi="Arial"/>
      <w:snapToGrid w:val="0"/>
      <w:sz w:val="12"/>
    </w:rPr>
  </w:style>
  <w:style w:type="paragraph" w:styleId="a3">
    <w:name w:val="Block Text"/>
    <w:basedOn w:val="a"/>
    <w:pPr>
      <w:spacing w:line="260" w:lineRule="auto"/>
      <w:ind w:left="760" w:right="1800" w:firstLine="360"/>
    </w:pPr>
  </w:style>
  <w:style w:type="paragraph" w:styleId="a4">
    <w:name w:val="footer"/>
    <w:basedOn w:val="a"/>
    <w:pPr>
      <w:tabs>
        <w:tab w:val="center" w:pos="4677"/>
        <w:tab w:val="right" w:pos="9355"/>
      </w:tabs>
    </w:pPr>
  </w:style>
  <w:style w:type="character" w:styleId="a5">
    <w:name w:val="page number"/>
    <w:basedOn w:val="a0"/>
  </w:style>
  <w:style w:type="paragraph" w:styleId="a6">
    <w:name w:val="Body Text Indent"/>
    <w:basedOn w:val="a"/>
    <w:pPr>
      <w:spacing w:before="20" w:line="240" w:lineRule="auto"/>
      <w:ind w:left="40" w:firstLine="0"/>
      <w:jc w:val="both"/>
    </w:pPr>
    <w:rPr>
      <w:sz w:val="24"/>
    </w:rPr>
  </w:style>
  <w:style w:type="paragraph" w:styleId="a7">
    <w:name w:val="Body Text"/>
    <w:basedOn w:val="a"/>
    <w:pPr>
      <w:tabs>
        <w:tab w:val="left" w:pos="3172"/>
      </w:tabs>
      <w:spacing w:line="280" w:lineRule="auto"/>
      <w:ind w:right="1803" w:firstLine="0"/>
    </w:pPr>
    <w:rPr>
      <w:sz w:val="24"/>
    </w:rPr>
  </w:style>
  <w:style w:type="paragraph" w:styleId="20">
    <w:name w:val="Body Text Indent 2"/>
    <w:basedOn w:val="a"/>
    <w:pPr>
      <w:spacing w:line="240" w:lineRule="auto"/>
      <w:jc w:val="both"/>
    </w:pPr>
    <w:rPr>
      <w:sz w:val="24"/>
    </w:rPr>
  </w:style>
  <w:style w:type="paragraph" w:styleId="30">
    <w:name w:val="Body Text Indent 3"/>
    <w:basedOn w:val="a"/>
    <w:pPr>
      <w:spacing w:line="240" w:lineRule="auto"/>
      <w:ind w:right="403"/>
      <w:jc w:val="both"/>
    </w:pPr>
    <w:rPr>
      <w:sz w:val="24"/>
    </w:rPr>
  </w:style>
  <w:style w:type="paragraph" w:styleId="21">
    <w:name w:val="Body Text 2"/>
    <w:basedOn w:val="a"/>
    <w:pPr>
      <w:spacing w:line="240" w:lineRule="auto"/>
      <w:ind w:firstLine="0"/>
      <w:jc w:val="both"/>
    </w:pPr>
  </w:style>
  <w:style w:type="paragraph" w:customStyle="1" w:styleId="1">
    <w:name w:val="Обычный1"/>
    <w:pPr>
      <w:widowControl w:val="0"/>
    </w:pPr>
    <w:rPr>
      <w:rFonts w:ascii="Arial" w:hAnsi="Arial"/>
      <w:snapToGrid w:val="0"/>
    </w:rPr>
  </w:style>
  <w:style w:type="paragraph" w:styleId="22">
    <w:name w:val="List 2"/>
    <w:basedOn w:val="a"/>
    <w:pPr>
      <w:autoSpaceDE w:val="0"/>
      <w:autoSpaceDN w:val="0"/>
      <w:adjustRightInd w:val="0"/>
      <w:spacing w:line="240" w:lineRule="auto"/>
      <w:ind w:left="566" w:hanging="283"/>
    </w:pPr>
    <w:rPr>
      <w:snapToGrid/>
      <w:sz w:val="20"/>
    </w:rPr>
  </w:style>
  <w:style w:type="paragraph" w:styleId="31">
    <w:name w:val="List 3"/>
    <w:basedOn w:val="a"/>
    <w:pPr>
      <w:autoSpaceDE w:val="0"/>
      <w:autoSpaceDN w:val="0"/>
      <w:adjustRightInd w:val="0"/>
      <w:spacing w:line="240" w:lineRule="auto"/>
      <w:ind w:left="849" w:hanging="283"/>
    </w:pPr>
    <w:rPr>
      <w:snapToGrid/>
      <w:sz w:val="20"/>
    </w:rPr>
  </w:style>
  <w:style w:type="paragraph" w:styleId="a8">
    <w:name w:val="List Continue"/>
    <w:basedOn w:val="a"/>
    <w:pPr>
      <w:autoSpaceDE w:val="0"/>
      <w:autoSpaceDN w:val="0"/>
      <w:adjustRightInd w:val="0"/>
      <w:spacing w:after="120" w:line="240" w:lineRule="auto"/>
      <w:ind w:left="283" w:firstLine="0"/>
    </w:pPr>
    <w:rPr>
      <w:snapToGrid/>
      <w:sz w:val="20"/>
    </w:rPr>
  </w:style>
  <w:style w:type="paragraph" w:styleId="32">
    <w:name w:val="Body Text 3"/>
    <w:basedOn w:val="a"/>
    <w:pPr>
      <w:ind w:firstLine="0"/>
    </w:pPr>
    <w:rPr>
      <w:sz w:val="24"/>
    </w:rPr>
  </w:style>
  <w:style w:type="paragraph" w:styleId="a9">
    <w:name w:val="header"/>
    <w:basedOn w:val="a"/>
    <w:pPr>
      <w:tabs>
        <w:tab w:val="center" w:pos="4153"/>
        <w:tab w:val="right" w:pos="8306"/>
      </w:tabs>
    </w:pPr>
  </w:style>
  <w:style w:type="paragraph" w:styleId="aa">
    <w:name w:val="Balloon Text"/>
    <w:basedOn w:val="a"/>
    <w:semiHidden/>
    <w:rsid w:val="00CB46CC"/>
    <w:rPr>
      <w:rFonts w:ascii="Tahoma" w:hAnsi="Tahoma" w:cs="Tahoma"/>
      <w:sz w:val="16"/>
      <w:szCs w:val="16"/>
    </w:rPr>
  </w:style>
  <w:style w:type="paragraph" w:customStyle="1" w:styleId="ab">
    <w:name w:val="Основной текст + Черный"/>
    <w:aliases w:val="Справа:  0,18 см"/>
    <w:basedOn w:val="a"/>
    <w:rsid w:val="00E4714A"/>
    <w:pPr>
      <w:widowControl/>
      <w:spacing w:line="240" w:lineRule="auto"/>
      <w:ind w:firstLine="0"/>
    </w:pPr>
    <w:rPr>
      <w:snapToGrid/>
      <w:sz w:val="28"/>
      <w:szCs w:val="28"/>
    </w:rPr>
  </w:style>
  <w:style w:type="paragraph" w:styleId="ac">
    <w:name w:val="Document Map"/>
    <w:basedOn w:val="a"/>
    <w:semiHidden/>
    <w:rsid w:val="0059147D"/>
    <w:pPr>
      <w:shd w:val="clear" w:color="auto" w:fill="000080"/>
    </w:pPr>
    <w:rPr>
      <w:rFonts w:ascii="Tahoma" w:hAnsi="Tahoma" w:cs="Tahoma"/>
      <w:sz w:val="20"/>
    </w:rPr>
  </w:style>
  <w:style w:type="paragraph" w:customStyle="1" w:styleId="ConsPlusNonformat">
    <w:name w:val="ConsPlusNonformat"/>
    <w:uiPriority w:val="99"/>
    <w:rsid w:val="00E4187F"/>
    <w:pPr>
      <w:autoSpaceDE w:val="0"/>
      <w:autoSpaceDN w:val="0"/>
      <w:adjustRightInd w:val="0"/>
    </w:pPr>
    <w:rPr>
      <w:rFonts w:ascii="Courier New" w:hAnsi="Courier New" w:cs="Courier New"/>
    </w:rPr>
  </w:style>
  <w:style w:type="character" w:styleId="ad">
    <w:name w:val="Hyperlink"/>
    <w:uiPriority w:val="99"/>
    <w:unhideWhenUsed/>
    <w:rsid w:val="00D826FA"/>
    <w:rPr>
      <w:color w:val="0000FF"/>
      <w:u w:val="single"/>
    </w:rPr>
  </w:style>
  <w:style w:type="paragraph" w:styleId="ae">
    <w:name w:val="List Paragraph"/>
    <w:basedOn w:val="a"/>
    <w:qFormat/>
    <w:rsid w:val="00AE18EC"/>
    <w:pPr>
      <w:widowControl/>
      <w:spacing w:after="200" w:line="276" w:lineRule="auto"/>
      <w:ind w:left="720" w:firstLine="0"/>
      <w:contextualSpacing/>
    </w:pPr>
    <w:rPr>
      <w:rFonts w:ascii="Calibri" w:eastAsia="Calibri" w:hAnsi="Calibri"/>
      <w:snapToGrid/>
      <w:szCs w:val="22"/>
      <w:lang w:eastAsia="en-US"/>
    </w:rPr>
  </w:style>
  <w:style w:type="paragraph" w:styleId="af">
    <w:name w:val="No Spacing"/>
    <w:qFormat/>
    <w:rsid w:val="00AE18EC"/>
    <w:rPr>
      <w:rFonts w:ascii="Calibri" w:eastAsia="Calibri" w:hAnsi="Calibri"/>
      <w:sz w:val="22"/>
      <w:szCs w:val="22"/>
      <w:lang w:eastAsia="en-US"/>
    </w:rPr>
  </w:style>
  <w:style w:type="paragraph" w:customStyle="1" w:styleId="Standard">
    <w:name w:val="Standard"/>
    <w:rsid w:val="00AE18EC"/>
    <w:pPr>
      <w:widowControl w:val="0"/>
      <w:suppressAutoHyphens/>
      <w:autoSpaceDN w:val="0"/>
      <w:textAlignment w:val="baseline"/>
    </w:pPr>
    <w:rPr>
      <w:rFonts w:eastAsia="Andale Sans UI" w:cs="Tahoma"/>
      <w:kern w:val="3"/>
      <w:sz w:val="24"/>
      <w:szCs w:val="24"/>
      <w:lang w:val="de-DE" w:eastAsia="ja-JP" w:bidi="fa-IR"/>
    </w:rPr>
  </w:style>
  <w:style w:type="paragraph" w:customStyle="1" w:styleId="TableContents">
    <w:name w:val="Table Contents"/>
    <w:basedOn w:val="Standard"/>
    <w:rsid w:val="00E21660"/>
    <w:pPr>
      <w:suppressLineNumbers/>
    </w:pPr>
  </w:style>
  <w:style w:type="paragraph" w:styleId="af0">
    <w:name w:val="Revision"/>
    <w:hidden/>
    <w:uiPriority w:val="99"/>
    <w:semiHidden/>
    <w:rsid w:val="00A3214E"/>
    <w:rPr>
      <w:snapToGrid w:val="0"/>
      <w:sz w:val="22"/>
    </w:rPr>
  </w:style>
  <w:style w:type="character" w:styleId="af1">
    <w:name w:val="Strong"/>
    <w:uiPriority w:val="22"/>
    <w:qFormat/>
    <w:rsid w:val="006E1E70"/>
    <w:rPr>
      <w:b/>
      <w:bCs/>
    </w:rPr>
  </w:style>
  <w:style w:type="paragraph" w:styleId="af2">
    <w:name w:val="Normal (Web)"/>
    <w:basedOn w:val="a"/>
    <w:uiPriority w:val="99"/>
    <w:unhideWhenUsed/>
    <w:rsid w:val="006E1E70"/>
    <w:pPr>
      <w:widowControl/>
      <w:spacing w:before="100" w:beforeAutospacing="1" w:after="119" w:line="240" w:lineRule="auto"/>
      <w:ind w:firstLine="0"/>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B5A99"/>
    <w:pPr>
      <w:widowControl w:val="0"/>
      <w:spacing w:line="300" w:lineRule="auto"/>
      <w:ind w:firstLine="720"/>
    </w:pPr>
    <w:rPr>
      <w:snapToGrid w:val="0"/>
      <w:sz w:val="22"/>
    </w:rPr>
  </w:style>
  <w:style w:type="paragraph" w:styleId="2">
    <w:name w:val="heading 2"/>
    <w:basedOn w:val="a"/>
    <w:next w:val="a"/>
    <w:qFormat/>
    <w:pPr>
      <w:keepNext/>
      <w:widowControl/>
      <w:spacing w:line="240" w:lineRule="auto"/>
      <w:ind w:firstLine="0"/>
      <w:jc w:val="center"/>
      <w:outlineLvl w:val="1"/>
    </w:pPr>
    <w:rPr>
      <w:snapToGrid/>
      <w:sz w:val="28"/>
    </w:rPr>
  </w:style>
  <w:style w:type="paragraph" w:styleId="3">
    <w:name w:val="heading 3"/>
    <w:basedOn w:val="a"/>
    <w:next w:val="a"/>
    <w:qFormat/>
    <w:pPr>
      <w:keepNext/>
      <w:widowControl/>
      <w:spacing w:line="240" w:lineRule="auto"/>
      <w:ind w:firstLine="0"/>
      <w:jc w:val="both"/>
      <w:outlineLvl w:val="2"/>
    </w:pPr>
    <w:rPr>
      <w:snapToGrid/>
      <w:sz w:val="28"/>
    </w:rPr>
  </w:style>
  <w:style w:type="paragraph" w:styleId="5">
    <w:name w:val="heading 5"/>
    <w:basedOn w:val="a"/>
    <w:next w:val="a"/>
    <w:qFormat/>
    <w:pPr>
      <w:keepNext/>
      <w:widowControl/>
      <w:spacing w:line="240" w:lineRule="auto"/>
      <w:ind w:firstLine="0"/>
      <w:outlineLvl w:val="4"/>
    </w:pPr>
    <w:rPr>
      <w:snapToGrid/>
      <w:sz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ind w:right="200"/>
      <w:jc w:val="center"/>
    </w:pPr>
    <w:rPr>
      <w:b/>
      <w:snapToGrid w:val="0"/>
      <w:sz w:val="44"/>
    </w:rPr>
  </w:style>
  <w:style w:type="paragraph" w:customStyle="1" w:styleId="FR2">
    <w:name w:val="FR2"/>
    <w:pPr>
      <w:widowControl w:val="0"/>
      <w:spacing w:before="100"/>
      <w:jc w:val="center"/>
    </w:pPr>
    <w:rPr>
      <w:rFonts w:ascii="Arial Narrow" w:hAnsi="Arial Narrow"/>
      <w:i/>
      <w:snapToGrid w:val="0"/>
      <w:sz w:val="32"/>
    </w:rPr>
  </w:style>
  <w:style w:type="paragraph" w:customStyle="1" w:styleId="FR3">
    <w:name w:val="FR3"/>
    <w:pPr>
      <w:widowControl w:val="0"/>
      <w:ind w:left="1720"/>
    </w:pPr>
    <w:rPr>
      <w:rFonts w:ascii="Arial" w:hAnsi="Arial"/>
      <w:b/>
      <w:i/>
      <w:snapToGrid w:val="0"/>
      <w:sz w:val="28"/>
    </w:rPr>
  </w:style>
  <w:style w:type="paragraph" w:customStyle="1" w:styleId="FR4">
    <w:name w:val="FR4"/>
    <w:pPr>
      <w:widowControl w:val="0"/>
      <w:ind w:left="2360"/>
    </w:pPr>
    <w:rPr>
      <w:rFonts w:ascii="Arial" w:hAnsi="Arial"/>
      <w:i/>
      <w:snapToGrid w:val="0"/>
      <w:sz w:val="22"/>
    </w:rPr>
  </w:style>
  <w:style w:type="paragraph" w:customStyle="1" w:styleId="FR5">
    <w:name w:val="FR5"/>
    <w:pPr>
      <w:widowControl w:val="0"/>
      <w:spacing w:before="140"/>
      <w:jc w:val="right"/>
    </w:pPr>
    <w:rPr>
      <w:rFonts w:ascii="Arial" w:hAnsi="Arial"/>
      <w:snapToGrid w:val="0"/>
      <w:sz w:val="12"/>
    </w:rPr>
  </w:style>
  <w:style w:type="paragraph" w:styleId="a3">
    <w:name w:val="Block Text"/>
    <w:basedOn w:val="a"/>
    <w:pPr>
      <w:spacing w:line="260" w:lineRule="auto"/>
      <w:ind w:left="760" w:right="1800" w:firstLine="360"/>
    </w:pPr>
  </w:style>
  <w:style w:type="paragraph" w:styleId="a4">
    <w:name w:val="footer"/>
    <w:basedOn w:val="a"/>
    <w:pPr>
      <w:tabs>
        <w:tab w:val="center" w:pos="4677"/>
        <w:tab w:val="right" w:pos="9355"/>
      </w:tabs>
    </w:pPr>
  </w:style>
  <w:style w:type="character" w:styleId="a5">
    <w:name w:val="page number"/>
    <w:basedOn w:val="a0"/>
  </w:style>
  <w:style w:type="paragraph" w:styleId="a6">
    <w:name w:val="Body Text Indent"/>
    <w:basedOn w:val="a"/>
    <w:pPr>
      <w:spacing w:before="20" w:line="240" w:lineRule="auto"/>
      <w:ind w:left="40" w:firstLine="0"/>
      <w:jc w:val="both"/>
    </w:pPr>
    <w:rPr>
      <w:sz w:val="24"/>
    </w:rPr>
  </w:style>
  <w:style w:type="paragraph" w:styleId="a7">
    <w:name w:val="Body Text"/>
    <w:basedOn w:val="a"/>
    <w:pPr>
      <w:tabs>
        <w:tab w:val="left" w:pos="3172"/>
      </w:tabs>
      <w:spacing w:line="280" w:lineRule="auto"/>
      <w:ind w:right="1803" w:firstLine="0"/>
    </w:pPr>
    <w:rPr>
      <w:sz w:val="24"/>
    </w:rPr>
  </w:style>
  <w:style w:type="paragraph" w:styleId="20">
    <w:name w:val="Body Text Indent 2"/>
    <w:basedOn w:val="a"/>
    <w:pPr>
      <w:spacing w:line="240" w:lineRule="auto"/>
      <w:jc w:val="both"/>
    </w:pPr>
    <w:rPr>
      <w:sz w:val="24"/>
    </w:rPr>
  </w:style>
  <w:style w:type="paragraph" w:styleId="30">
    <w:name w:val="Body Text Indent 3"/>
    <w:basedOn w:val="a"/>
    <w:pPr>
      <w:spacing w:line="240" w:lineRule="auto"/>
      <w:ind w:right="403"/>
      <w:jc w:val="both"/>
    </w:pPr>
    <w:rPr>
      <w:sz w:val="24"/>
    </w:rPr>
  </w:style>
  <w:style w:type="paragraph" w:styleId="21">
    <w:name w:val="Body Text 2"/>
    <w:basedOn w:val="a"/>
    <w:pPr>
      <w:spacing w:line="240" w:lineRule="auto"/>
      <w:ind w:firstLine="0"/>
      <w:jc w:val="both"/>
    </w:pPr>
  </w:style>
  <w:style w:type="paragraph" w:customStyle="1" w:styleId="1">
    <w:name w:val="Обычный1"/>
    <w:pPr>
      <w:widowControl w:val="0"/>
    </w:pPr>
    <w:rPr>
      <w:rFonts w:ascii="Arial" w:hAnsi="Arial"/>
      <w:snapToGrid w:val="0"/>
    </w:rPr>
  </w:style>
  <w:style w:type="paragraph" w:styleId="22">
    <w:name w:val="List 2"/>
    <w:basedOn w:val="a"/>
    <w:pPr>
      <w:autoSpaceDE w:val="0"/>
      <w:autoSpaceDN w:val="0"/>
      <w:adjustRightInd w:val="0"/>
      <w:spacing w:line="240" w:lineRule="auto"/>
      <w:ind w:left="566" w:hanging="283"/>
    </w:pPr>
    <w:rPr>
      <w:snapToGrid/>
      <w:sz w:val="20"/>
    </w:rPr>
  </w:style>
  <w:style w:type="paragraph" w:styleId="31">
    <w:name w:val="List 3"/>
    <w:basedOn w:val="a"/>
    <w:pPr>
      <w:autoSpaceDE w:val="0"/>
      <w:autoSpaceDN w:val="0"/>
      <w:adjustRightInd w:val="0"/>
      <w:spacing w:line="240" w:lineRule="auto"/>
      <w:ind w:left="849" w:hanging="283"/>
    </w:pPr>
    <w:rPr>
      <w:snapToGrid/>
      <w:sz w:val="20"/>
    </w:rPr>
  </w:style>
  <w:style w:type="paragraph" w:styleId="a8">
    <w:name w:val="List Continue"/>
    <w:basedOn w:val="a"/>
    <w:pPr>
      <w:autoSpaceDE w:val="0"/>
      <w:autoSpaceDN w:val="0"/>
      <w:adjustRightInd w:val="0"/>
      <w:spacing w:after="120" w:line="240" w:lineRule="auto"/>
      <w:ind w:left="283" w:firstLine="0"/>
    </w:pPr>
    <w:rPr>
      <w:snapToGrid/>
      <w:sz w:val="20"/>
    </w:rPr>
  </w:style>
  <w:style w:type="paragraph" w:styleId="32">
    <w:name w:val="Body Text 3"/>
    <w:basedOn w:val="a"/>
    <w:pPr>
      <w:ind w:firstLine="0"/>
    </w:pPr>
    <w:rPr>
      <w:sz w:val="24"/>
    </w:rPr>
  </w:style>
  <w:style w:type="paragraph" w:styleId="a9">
    <w:name w:val="header"/>
    <w:basedOn w:val="a"/>
    <w:pPr>
      <w:tabs>
        <w:tab w:val="center" w:pos="4153"/>
        <w:tab w:val="right" w:pos="8306"/>
      </w:tabs>
    </w:pPr>
  </w:style>
  <w:style w:type="paragraph" w:styleId="aa">
    <w:name w:val="Balloon Text"/>
    <w:basedOn w:val="a"/>
    <w:semiHidden/>
    <w:rsid w:val="00CB46CC"/>
    <w:rPr>
      <w:rFonts w:ascii="Tahoma" w:hAnsi="Tahoma" w:cs="Tahoma"/>
      <w:sz w:val="16"/>
      <w:szCs w:val="16"/>
    </w:rPr>
  </w:style>
  <w:style w:type="paragraph" w:customStyle="1" w:styleId="ab">
    <w:name w:val="Основной текст + Черный"/>
    <w:aliases w:val="Справа:  0,18 см"/>
    <w:basedOn w:val="a"/>
    <w:rsid w:val="00E4714A"/>
    <w:pPr>
      <w:widowControl/>
      <w:spacing w:line="240" w:lineRule="auto"/>
      <w:ind w:firstLine="0"/>
    </w:pPr>
    <w:rPr>
      <w:snapToGrid/>
      <w:sz w:val="28"/>
      <w:szCs w:val="28"/>
    </w:rPr>
  </w:style>
  <w:style w:type="paragraph" w:styleId="ac">
    <w:name w:val="Document Map"/>
    <w:basedOn w:val="a"/>
    <w:semiHidden/>
    <w:rsid w:val="0059147D"/>
    <w:pPr>
      <w:shd w:val="clear" w:color="auto" w:fill="000080"/>
    </w:pPr>
    <w:rPr>
      <w:rFonts w:ascii="Tahoma" w:hAnsi="Tahoma" w:cs="Tahoma"/>
      <w:sz w:val="20"/>
    </w:rPr>
  </w:style>
  <w:style w:type="paragraph" w:customStyle="1" w:styleId="ConsPlusNonformat">
    <w:name w:val="ConsPlusNonformat"/>
    <w:uiPriority w:val="99"/>
    <w:rsid w:val="00E4187F"/>
    <w:pPr>
      <w:autoSpaceDE w:val="0"/>
      <w:autoSpaceDN w:val="0"/>
      <w:adjustRightInd w:val="0"/>
    </w:pPr>
    <w:rPr>
      <w:rFonts w:ascii="Courier New" w:hAnsi="Courier New" w:cs="Courier New"/>
    </w:rPr>
  </w:style>
  <w:style w:type="character" w:styleId="ad">
    <w:name w:val="Hyperlink"/>
    <w:uiPriority w:val="99"/>
    <w:unhideWhenUsed/>
    <w:rsid w:val="00D826FA"/>
    <w:rPr>
      <w:color w:val="0000FF"/>
      <w:u w:val="single"/>
    </w:rPr>
  </w:style>
  <w:style w:type="paragraph" w:styleId="ae">
    <w:name w:val="List Paragraph"/>
    <w:basedOn w:val="a"/>
    <w:qFormat/>
    <w:rsid w:val="00AE18EC"/>
    <w:pPr>
      <w:widowControl/>
      <w:spacing w:after="200" w:line="276" w:lineRule="auto"/>
      <w:ind w:left="720" w:firstLine="0"/>
      <w:contextualSpacing/>
    </w:pPr>
    <w:rPr>
      <w:rFonts w:ascii="Calibri" w:eastAsia="Calibri" w:hAnsi="Calibri"/>
      <w:snapToGrid/>
      <w:szCs w:val="22"/>
      <w:lang w:eastAsia="en-US"/>
    </w:rPr>
  </w:style>
  <w:style w:type="paragraph" w:styleId="af">
    <w:name w:val="No Spacing"/>
    <w:qFormat/>
    <w:rsid w:val="00AE18EC"/>
    <w:rPr>
      <w:rFonts w:ascii="Calibri" w:eastAsia="Calibri" w:hAnsi="Calibri"/>
      <w:sz w:val="22"/>
      <w:szCs w:val="22"/>
      <w:lang w:eastAsia="en-US"/>
    </w:rPr>
  </w:style>
  <w:style w:type="paragraph" w:customStyle="1" w:styleId="Standard">
    <w:name w:val="Standard"/>
    <w:rsid w:val="00AE18EC"/>
    <w:pPr>
      <w:widowControl w:val="0"/>
      <w:suppressAutoHyphens/>
      <w:autoSpaceDN w:val="0"/>
      <w:textAlignment w:val="baseline"/>
    </w:pPr>
    <w:rPr>
      <w:rFonts w:eastAsia="Andale Sans UI" w:cs="Tahoma"/>
      <w:kern w:val="3"/>
      <w:sz w:val="24"/>
      <w:szCs w:val="24"/>
      <w:lang w:val="de-DE" w:eastAsia="ja-JP" w:bidi="fa-IR"/>
    </w:rPr>
  </w:style>
  <w:style w:type="paragraph" w:customStyle="1" w:styleId="TableContents">
    <w:name w:val="Table Contents"/>
    <w:basedOn w:val="Standard"/>
    <w:rsid w:val="00E21660"/>
    <w:pPr>
      <w:suppressLineNumbers/>
    </w:pPr>
  </w:style>
  <w:style w:type="paragraph" w:styleId="af0">
    <w:name w:val="Revision"/>
    <w:hidden/>
    <w:uiPriority w:val="99"/>
    <w:semiHidden/>
    <w:rsid w:val="00A3214E"/>
    <w:rPr>
      <w:snapToGrid w:val="0"/>
      <w:sz w:val="22"/>
    </w:rPr>
  </w:style>
  <w:style w:type="character" w:styleId="af1">
    <w:name w:val="Strong"/>
    <w:uiPriority w:val="22"/>
    <w:qFormat/>
    <w:rsid w:val="006E1E70"/>
    <w:rPr>
      <w:b/>
      <w:bCs/>
    </w:rPr>
  </w:style>
  <w:style w:type="paragraph" w:styleId="af2">
    <w:name w:val="Normal (Web)"/>
    <w:basedOn w:val="a"/>
    <w:uiPriority w:val="99"/>
    <w:unhideWhenUsed/>
    <w:rsid w:val="006E1E70"/>
    <w:pPr>
      <w:widowControl/>
      <w:spacing w:before="100" w:beforeAutospacing="1" w:after="119" w:line="240" w:lineRule="auto"/>
      <w:ind w:firstLine="0"/>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11</Pages>
  <Words>3411</Words>
  <Characters>23893</Characters>
  <Application>Microsoft Office Word</Application>
  <DocSecurity>0</DocSecurity>
  <Lines>199</Lines>
  <Paragraphs>54</Paragraphs>
  <ScaleCrop>false</ScaleCrop>
  <HeadingPairs>
    <vt:vector size="2" baseType="variant">
      <vt:variant>
        <vt:lpstr>Название</vt:lpstr>
      </vt:variant>
      <vt:variant>
        <vt:i4>1</vt:i4>
      </vt:variant>
    </vt:vector>
  </HeadingPairs>
  <TitlesOfParts>
    <vt:vector size="1" baseType="lpstr">
      <vt:lpstr>ДОГОВОР № ________</vt:lpstr>
    </vt:vector>
  </TitlesOfParts>
  <Company>*</Company>
  <LinksUpToDate>false</LinksUpToDate>
  <CharactersWithSpaces>27250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dc:title>
  <dc:subject/>
  <dc:creator>*</dc:creator>
  <cp:keywords/>
  <cp:lastModifiedBy>TihonovaSN</cp:lastModifiedBy>
  <cp:revision>6</cp:revision>
  <cp:lastPrinted>2017-11-10T07:52:00Z</cp:lastPrinted>
  <dcterms:created xsi:type="dcterms:W3CDTF">2019-04-11T11:17:00Z</dcterms:created>
  <dcterms:modified xsi:type="dcterms:W3CDTF">2019-04-24T13:04:00Z</dcterms:modified>
</cp:coreProperties>
</file>